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2799" w:rsidRDefault="00E15526">
      <w:pPr>
        <w:pStyle w:val="Title"/>
        <w:rPr>
          <w:lang w:val="en-GB"/>
        </w:rPr>
      </w:pPr>
      <w:r w:rsidRPr="00E15526">
        <w:rPr>
          <w:noProof/>
          <w:lang w:val="bg-BG" w:eastAsia="bg-BG"/>
        </w:rPr>
        <w:pict>
          <v:group id="_x0000_s1026" style="position:absolute;left:0;text-align:left;margin-left:-34.75pt;margin-top:-40.3pt;width:48pt;height:692.2pt;z-index:251658240" coordorigin="1800,1330" coordsize="960,13844">
            <v:shapetype id="_x0000_t202" coordsize="21600,21600" o:spt="202" path="m,l,21600r21600,l21600,xe">
              <v:stroke joinstyle="miter"/>
              <v:path gradientshapeok="t" o:connecttype="rect"/>
            </v:shapetype>
            <v:shape id="_x0000_s1027" type="#_x0000_t202" style="position:absolute;left:-2537;top:9997;width:9634;height:720;rotation:-90" filled="f" fillcolor="#0c9" stroked="f">
              <v:textbox style="layout-flow:vertical;mso-layout-flow-alt:bottom-to-top;mso-next-textbox:#_x0000_s1027">
                <w:txbxContent>
                  <w:p w:rsidR="002F2799" w:rsidRDefault="002F2799">
                    <w:pPr>
                      <w:autoSpaceDE w:val="0"/>
                      <w:autoSpaceDN w:val="0"/>
                      <w:adjustRightInd w:val="0"/>
                      <w:rPr>
                        <w:i/>
                        <w:iCs/>
                        <w:color w:val="000000"/>
                        <w:sz w:val="48"/>
                        <w:szCs w:val="48"/>
                        <w:lang w:val="fr-FR"/>
                      </w:rPr>
                    </w:pPr>
                    <w:r>
                      <w:rPr>
                        <w:rFonts w:ascii="Arial" w:hAnsi="Arial" w:cs="Arial"/>
                        <w:b/>
                        <w:bCs/>
                        <w:i/>
                        <w:iCs/>
                        <w:color w:val="000000"/>
                        <w:sz w:val="48"/>
                        <w:szCs w:val="48"/>
                        <w:lang w:val="fr-FR"/>
                      </w:rPr>
                      <w:t>AISM</w:t>
                    </w:r>
                    <w:r>
                      <w:rPr>
                        <w:rFonts w:ascii="Arial" w:hAnsi="Arial" w:cs="Arial"/>
                        <w:i/>
                        <w:iCs/>
                        <w:color w:val="000000"/>
                        <w:sz w:val="48"/>
                        <w:szCs w:val="48"/>
                        <w:lang w:val="fr-FR"/>
                      </w:rPr>
                      <w:t xml:space="preserve"> </w:t>
                    </w:r>
                    <w:r>
                      <w:rPr>
                        <w:rFonts w:ascii="Arial" w:hAnsi="Arial" w:cs="Arial"/>
                        <w:color w:val="000000"/>
                        <w:lang w:val="fr-FR"/>
                      </w:rPr>
                      <w:t xml:space="preserve">Association of Internationale de Signalisation Maritime </w:t>
                    </w:r>
                    <w:r>
                      <w:rPr>
                        <w:rFonts w:ascii="Arial" w:hAnsi="Arial" w:cs="Arial"/>
                        <w:i/>
                        <w:iCs/>
                        <w:color w:val="000000"/>
                        <w:lang w:val="fr-FR"/>
                      </w:rPr>
                      <w:t xml:space="preserve"> </w:t>
                    </w:r>
                    <w:r>
                      <w:rPr>
                        <w:rFonts w:ascii="Arial" w:hAnsi="Arial" w:cs="Arial"/>
                        <w:b/>
                        <w:bCs/>
                        <w:i/>
                        <w:iCs/>
                        <w:color w:val="000000"/>
                        <w:sz w:val="48"/>
                        <w:szCs w:val="48"/>
                        <w:lang w:val="fr-FR"/>
                      </w:rPr>
                      <w:t>IALA</w:t>
                    </w:r>
                  </w:p>
                </w:txbxContent>
              </v:textbox>
            </v:shape>
            <v:shape id="_x0000_s1028" type="#_x0000_t202" style="position:absolute;left:-253;top:3450;width:4982;height:742;rotation:-90" filled="f" fillcolor="#0c9" stroked="f">
              <v:textbox style="layout-flow:vertical;mso-layout-flow-alt:bottom-to-top;mso-next-textbox:#_x0000_s1028">
                <w:txbxContent>
                  <w:p w:rsidR="002F2799" w:rsidRDefault="002F2799">
                    <w:pPr>
                      <w:autoSpaceDE w:val="0"/>
                      <w:autoSpaceDN w:val="0"/>
                      <w:adjustRightInd w:val="0"/>
                      <w:rPr>
                        <w:rFonts w:ascii="Arial" w:hAnsi="Arial" w:cs="Arial"/>
                        <w:color w:val="000000"/>
                      </w:rPr>
                    </w:pPr>
                    <w:r>
                      <w:rPr>
                        <w:rFonts w:ascii="Arial" w:hAnsi="Arial" w:cs="Arial"/>
                        <w:color w:val="000000"/>
                      </w:rPr>
                      <w:t>International Association of Marine Aids to Navigation and Lighthouse Authorities</w:t>
                    </w:r>
                  </w:p>
                </w:txbxContent>
              </v:textbox>
            </v:shape>
            <v:line id="_x0000_s1029" style="position:absolute;flip:y;v-text-anchor:middle" from="2760,1506" to="2760,14800"/>
            <v:line id="_x0000_s1030" style="position:absolute;v-text-anchor:middle" from="1800,1560" to="1800,14854"/>
          </v:group>
        </w:pict>
      </w:r>
      <w:r w:rsidRPr="00E15526">
        <w:rPr>
          <w:noProof/>
          <w:lang w:val="bg-BG" w:eastAsia="bg-BG"/>
        </w:rPr>
        <w:pict>
          <v:shape id="_x0000_s1031" type="#_x0000_t202" style="position:absolute;left:0;text-align:left;margin-left:84pt;margin-top:43.55pt;width:4in;height:322.15pt;z-index:251656192" filled="f" fillcolor="#0c9" stroked="f">
            <v:textbox style="mso-next-textbox:#_x0000_s1031">
              <w:txbxContent>
                <w:p w:rsidR="002F2799" w:rsidRDefault="002F2799">
                  <w:pPr>
                    <w:autoSpaceDE w:val="0"/>
                    <w:autoSpaceDN w:val="0"/>
                    <w:adjustRightInd w:val="0"/>
                    <w:jc w:val="center"/>
                    <w:rPr>
                      <w:rFonts w:ascii="Arial" w:hAnsi="Arial" w:cs="Arial"/>
                      <w:b/>
                      <w:bCs/>
                      <w:color w:val="000000"/>
                      <w:sz w:val="36"/>
                      <w:szCs w:val="36"/>
                    </w:rPr>
                  </w:pPr>
                  <w:r>
                    <w:rPr>
                      <w:rFonts w:ascii="Arial" w:hAnsi="Arial" w:cs="Arial"/>
                      <w:b/>
                      <w:bCs/>
                      <w:color w:val="000000"/>
                      <w:sz w:val="36"/>
                      <w:szCs w:val="36"/>
                    </w:rPr>
                    <w:t>IALA Guideline No. 1036</w:t>
                  </w:r>
                </w:p>
                <w:p w:rsidR="002F2799" w:rsidRDefault="002F2799">
                  <w:pPr>
                    <w:autoSpaceDE w:val="0"/>
                    <w:autoSpaceDN w:val="0"/>
                    <w:adjustRightInd w:val="0"/>
                    <w:jc w:val="center"/>
                    <w:rPr>
                      <w:rFonts w:ascii="Arial" w:hAnsi="Arial" w:cs="Arial"/>
                      <w:b/>
                      <w:bCs/>
                      <w:color w:val="000000"/>
                      <w:sz w:val="36"/>
                      <w:szCs w:val="36"/>
                    </w:rPr>
                  </w:pPr>
                </w:p>
                <w:p w:rsidR="002F2799" w:rsidRDefault="002F2799">
                  <w:pPr>
                    <w:autoSpaceDE w:val="0"/>
                    <w:autoSpaceDN w:val="0"/>
                    <w:adjustRightInd w:val="0"/>
                    <w:jc w:val="center"/>
                    <w:rPr>
                      <w:rFonts w:ascii="Arial" w:hAnsi="Arial" w:cs="Arial"/>
                      <w:b/>
                      <w:bCs/>
                      <w:color w:val="000000"/>
                      <w:sz w:val="36"/>
                      <w:szCs w:val="36"/>
                    </w:rPr>
                  </w:pPr>
                  <w:r>
                    <w:rPr>
                      <w:rFonts w:ascii="Arial" w:hAnsi="Arial" w:cs="Arial"/>
                      <w:bCs/>
                      <w:color w:val="000000"/>
                      <w:sz w:val="36"/>
                      <w:szCs w:val="36"/>
                    </w:rPr>
                    <w:t>On</w:t>
                  </w:r>
                </w:p>
                <w:p w:rsidR="002F2799" w:rsidRDefault="002F2799" w:rsidP="000E1A31">
                  <w:pPr>
                    <w:autoSpaceDE w:val="0"/>
                    <w:autoSpaceDN w:val="0"/>
                    <w:adjustRightInd w:val="0"/>
                    <w:jc w:val="center"/>
                    <w:rPr>
                      <w:rFonts w:ascii="Arial" w:hAnsi="Arial" w:cs="Arial"/>
                      <w:b/>
                      <w:bCs/>
                      <w:color w:val="000000"/>
                      <w:sz w:val="36"/>
                      <w:szCs w:val="36"/>
                    </w:rPr>
                  </w:pPr>
                  <w:r>
                    <w:rPr>
                      <w:rFonts w:ascii="Arial" w:hAnsi="Arial" w:cs="Arial"/>
                      <w:b/>
                      <w:bCs/>
                      <w:color w:val="000000"/>
                      <w:sz w:val="36"/>
                      <w:szCs w:val="36"/>
                    </w:rPr>
                    <w:t xml:space="preserve">Environmental Management in Aids to Navigation </w:t>
                  </w:r>
                </w:p>
                <w:p w:rsidR="002F2799" w:rsidRDefault="002F2799">
                  <w:pPr>
                    <w:autoSpaceDE w:val="0"/>
                    <w:autoSpaceDN w:val="0"/>
                    <w:adjustRightInd w:val="0"/>
                    <w:jc w:val="center"/>
                    <w:rPr>
                      <w:rFonts w:ascii="Arial" w:hAnsi="Arial" w:cs="Arial"/>
                      <w:b/>
                      <w:bCs/>
                      <w:color w:val="000000"/>
                      <w:sz w:val="36"/>
                      <w:szCs w:val="36"/>
                    </w:rPr>
                  </w:pPr>
                </w:p>
                <w:p w:rsidR="002F2799" w:rsidRDefault="002F2799">
                  <w:pPr>
                    <w:autoSpaceDE w:val="0"/>
                    <w:autoSpaceDN w:val="0"/>
                    <w:adjustRightInd w:val="0"/>
                    <w:jc w:val="center"/>
                    <w:rPr>
                      <w:rFonts w:ascii="Arial" w:hAnsi="Arial" w:cs="Arial"/>
                      <w:b/>
                      <w:bCs/>
                      <w:color w:val="000000"/>
                      <w:sz w:val="36"/>
                      <w:szCs w:val="36"/>
                    </w:rPr>
                  </w:pPr>
                  <w:r>
                    <w:rPr>
                      <w:rFonts w:ascii="Arial" w:hAnsi="Arial" w:cs="Arial"/>
                      <w:b/>
                      <w:bCs/>
                      <w:color w:val="000000"/>
                      <w:sz w:val="36"/>
                      <w:szCs w:val="36"/>
                    </w:rPr>
                    <w:t>(IALA Green Guidelines)</w:t>
                  </w:r>
                </w:p>
                <w:p w:rsidR="002F2799" w:rsidRDefault="002F2799">
                  <w:pPr>
                    <w:autoSpaceDE w:val="0"/>
                    <w:autoSpaceDN w:val="0"/>
                    <w:adjustRightInd w:val="0"/>
                    <w:jc w:val="center"/>
                    <w:rPr>
                      <w:rFonts w:ascii="Arial" w:hAnsi="Arial" w:cs="Arial"/>
                      <w:b/>
                      <w:bCs/>
                      <w:color w:val="000000"/>
                      <w:sz w:val="36"/>
                      <w:szCs w:val="36"/>
                    </w:rPr>
                  </w:pPr>
                </w:p>
                <w:p w:rsidR="002F2799" w:rsidRDefault="002F2799">
                  <w:pPr>
                    <w:autoSpaceDE w:val="0"/>
                    <w:autoSpaceDN w:val="0"/>
                    <w:adjustRightInd w:val="0"/>
                    <w:jc w:val="center"/>
                    <w:rPr>
                      <w:rFonts w:ascii="Arial" w:hAnsi="Arial" w:cs="Arial"/>
                      <w:b/>
                      <w:bCs/>
                      <w:color w:val="000000"/>
                      <w:sz w:val="36"/>
                      <w:szCs w:val="36"/>
                    </w:rPr>
                  </w:pPr>
                  <w:r>
                    <w:rPr>
                      <w:rFonts w:ascii="Arial" w:hAnsi="Arial" w:cs="Arial"/>
                      <w:b/>
                      <w:bCs/>
                      <w:color w:val="000000"/>
                      <w:sz w:val="36"/>
                      <w:szCs w:val="36"/>
                    </w:rPr>
                    <w:t>Edition 1</w:t>
                  </w:r>
                </w:p>
                <w:p w:rsidR="002F2799" w:rsidRDefault="002F2799">
                  <w:pPr>
                    <w:autoSpaceDE w:val="0"/>
                    <w:autoSpaceDN w:val="0"/>
                    <w:adjustRightInd w:val="0"/>
                    <w:jc w:val="center"/>
                    <w:rPr>
                      <w:rFonts w:ascii="Arial" w:hAnsi="Arial" w:cs="Arial"/>
                      <w:b/>
                      <w:bCs/>
                      <w:color w:val="000000"/>
                      <w:sz w:val="36"/>
                      <w:szCs w:val="36"/>
                    </w:rPr>
                  </w:pPr>
                </w:p>
                <w:p w:rsidR="002F2799" w:rsidRDefault="002F2799">
                  <w:pPr>
                    <w:autoSpaceDE w:val="0"/>
                    <w:autoSpaceDN w:val="0"/>
                    <w:adjustRightInd w:val="0"/>
                    <w:jc w:val="center"/>
                    <w:rPr>
                      <w:rFonts w:ascii="Arial" w:hAnsi="Arial" w:cs="Arial"/>
                      <w:b/>
                      <w:bCs/>
                      <w:color w:val="000000"/>
                      <w:sz w:val="36"/>
                      <w:szCs w:val="36"/>
                    </w:rPr>
                  </w:pPr>
                  <w:r>
                    <w:rPr>
                      <w:rFonts w:ascii="Arial" w:hAnsi="Arial" w:cs="Arial"/>
                      <w:b/>
                      <w:bCs/>
                      <w:color w:val="000000"/>
                      <w:sz w:val="36"/>
                      <w:szCs w:val="36"/>
                    </w:rPr>
                    <w:t>December 2004</w:t>
                  </w:r>
                </w:p>
                <w:p w:rsidR="002F2799" w:rsidRDefault="002F2799">
                  <w:pPr>
                    <w:autoSpaceDE w:val="0"/>
                    <w:autoSpaceDN w:val="0"/>
                    <w:adjustRightInd w:val="0"/>
                    <w:jc w:val="center"/>
                    <w:rPr>
                      <w:rFonts w:ascii="Arial" w:hAnsi="Arial" w:cs="Arial"/>
                      <w:b/>
                      <w:bCs/>
                      <w:color w:val="000000"/>
                    </w:rPr>
                  </w:pPr>
                </w:p>
                <w:p w:rsidR="002F2799" w:rsidRDefault="002F2799">
                  <w:pPr>
                    <w:autoSpaceDE w:val="0"/>
                    <w:autoSpaceDN w:val="0"/>
                    <w:adjustRightInd w:val="0"/>
                    <w:jc w:val="center"/>
                    <w:rPr>
                      <w:rFonts w:ascii="Arial" w:hAnsi="Arial" w:cs="Arial"/>
                      <w:b/>
                      <w:bCs/>
                      <w:color w:val="000000"/>
                    </w:rPr>
                  </w:pPr>
                </w:p>
              </w:txbxContent>
            </v:textbox>
          </v:shape>
        </w:pict>
      </w:r>
      <w:r w:rsidR="00A314C6">
        <w:rPr>
          <w:noProof/>
        </w:rPr>
        <w:drawing>
          <wp:anchor distT="0" distB="0" distL="114300" distR="114300" simplePos="0" relativeHeight="251657216" behindDoc="0" locked="0" layoutInCell="1" allowOverlap="1">
            <wp:simplePos x="0" y="0"/>
            <wp:positionH relativeFrom="column">
              <wp:posOffset>2545715</wp:posOffset>
            </wp:positionH>
            <wp:positionV relativeFrom="paragraph">
              <wp:posOffset>5266690</wp:posOffset>
            </wp:positionV>
            <wp:extent cx="898525" cy="1236980"/>
            <wp:effectExtent l="19050" t="0" r="0" b="0"/>
            <wp:wrapNone/>
            <wp:docPr id="8" name="Picture 68"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IALA logo1"/>
                    <pic:cNvPicPr>
                      <a:picLocks noChangeAspect="1" noChangeArrowheads="1"/>
                    </pic:cNvPicPr>
                  </pic:nvPicPr>
                  <pic:blipFill>
                    <a:blip r:embed="rId7"/>
                    <a:srcRect/>
                    <a:stretch>
                      <a:fillRect/>
                    </a:stretch>
                  </pic:blipFill>
                  <pic:spPr bwMode="auto">
                    <a:xfrm>
                      <a:off x="0" y="0"/>
                      <a:ext cx="898525" cy="1236980"/>
                    </a:xfrm>
                    <a:prstGeom prst="rect">
                      <a:avLst/>
                    </a:prstGeom>
                    <a:noFill/>
                  </pic:spPr>
                </pic:pic>
              </a:graphicData>
            </a:graphic>
          </wp:anchor>
        </w:drawing>
      </w:r>
      <w:r w:rsidRPr="00E15526">
        <w:rPr>
          <w:noProof/>
          <w:lang w:val="bg-BG" w:eastAsia="bg-BG"/>
        </w:rPr>
        <w:pict>
          <v:shape id="_x0000_s1033" type="#_x0000_t202" style="position:absolute;left:0;text-align:left;margin-left:49.95pt;margin-top:582.3pt;width:361.25pt;height:69.6pt;z-index:251659264;mso-position-horizontal-relative:text;mso-position-vertical-relative:text" filled="f" fillcolor="#0c9" stroked="f">
            <v:textbox style="mso-next-textbox:#_x0000_s1033">
              <w:txbxContent>
                <w:p w:rsidR="002F2799" w:rsidRPr="002F2799" w:rsidRDefault="00E15526">
                  <w:pPr>
                    <w:autoSpaceDE w:val="0"/>
                    <w:autoSpaceDN w:val="0"/>
                    <w:adjustRightInd w:val="0"/>
                    <w:jc w:val="center"/>
                    <w:rPr>
                      <w:rFonts w:ascii="Arial" w:hAnsi="Arial" w:cs="Arial"/>
                      <w:color w:val="000000"/>
                      <w:sz w:val="20"/>
                      <w:szCs w:val="18"/>
                      <w:lang w:val="fr-FR"/>
                      <w:rPrChange w:id="0" w:author="Unknown">
                        <w:rPr>
                          <w:rFonts w:ascii="Arial" w:hAnsi="Arial" w:cs="Arial"/>
                          <w:color w:val="000000"/>
                          <w:sz w:val="20"/>
                          <w:szCs w:val="18"/>
                        </w:rPr>
                      </w:rPrChange>
                    </w:rPr>
                  </w:pPr>
                  <w:r w:rsidRPr="00E15526">
                    <w:rPr>
                      <w:rFonts w:ascii="Arial" w:hAnsi="Arial" w:cs="Arial"/>
                      <w:color w:val="000000"/>
                      <w:sz w:val="20"/>
                      <w:szCs w:val="18"/>
                      <w:lang w:val="fr-FR"/>
                      <w:rPrChange w:id="1" w:author="Kalina Tchikova" w:date="2012-04-19T12:08:00Z">
                        <w:rPr>
                          <w:rFonts w:ascii="Arial" w:hAnsi="Arial" w:cs="Arial"/>
                          <w:color w:val="000000"/>
                          <w:sz w:val="20"/>
                          <w:szCs w:val="18"/>
                        </w:rPr>
                      </w:rPrChange>
                    </w:rPr>
                    <w:t xml:space="preserve">20ter, rue </w:t>
                  </w:r>
                  <w:proofErr w:type="spellStart"/>
                  <w:r w:rsidRPr="00E15526">
                    <w:rPr>
                      <w:rFonts w:ascii="Arial" w:hAnsi="Arial" w:cs="Arial"/>
                      <w:color w:val="000000"/>
                      <w:sz w:val="20"/>
                      <w:szCs w:val="18"/>
                      <w:lang w:val="fr-FR"/>
                      <w:rPrChange w:id="2" w:author="Kalina Tchikova" w:date="2012-04-19T12:08:00Z">
                        <w:rPr>
                          <w:rFonts w:ascii="Arial" w:hAnsi="Arial" w:cs="Arial"/>
                          <w:color w:val="000000"/>
                          <w:sz w:val="20"/>
                          <w:szCs w:val="18"/>
                        </w:rPr>
                      </w:rPrChange>
                    </w:rPr>
                    <w:t>Schnapper</w:t>
                  </w:r>
                  <w:proofErr w:type="spellEnd"/>
                  <w:r w:rsidRPr="00E15526">
                    <w:rPr>
                      <w:rFonts w:ascii="Arial" w:hAnsi="Arial" w:cs="Arial"/>
                      <w:color w:val="000000"/>
                      <w:sz w:val="20"/>
                      <w:szCs w:val="18"/>
                      <w:lang w:val="fr-FR"/>
                      <w:rPrChange w:id="3" w:author="Kalina Tchikova" w:date="2012-04-19T12:08:00Z">
                        <w:rPr>
                          <w:rFonts w:ascii="Arial" w:hAnsi="Arial" w:cs="Arial"/>
                          <w:color w:val="000000"/>
                          <w:sz w:val="20"/>
                          <w:szCs w:val="18"/>
                        </w:rPr>
                      </w:rPrChange>
                    </w:rPr>
                    <w:t>, 78100</w:t>
                  </w:r>
                </w:p>
                <w:p w:rsidR="002F2799" w:rsidRDefault="002F2799">
                  <w:pPr>
                    <w:autoSpaceDE w:val="0"/>
                    <w:autoSpaceDN w:val="0"/>
                    <w:adjustRightInd w:val="0"/>
                    <w:jc w:val="center"/>
                    <w:rPr>
                      <w:rFonts w:ascii="Arial" w:hAnsi="Arial" w:cs="Arial"/>
                      <w:color w:val="000000"/>
                      <w:sz w:val="20"/>
                      <w:szCs w:val="18"/>
                      <w:lang w:val="fr-FR"/>
                    </w:rPr>
                  </w:pPr>
                  <w:r>
                    <w:rPr>
                      <w:rFonts w:ascii="Arial" w:hAnsi="Arial" w:cs="Arial"/>
                      <w:color w:val="000000"/>
                      <w:sz w:val="20"/>
                      <w:szCs w:val="18"/>
                      <w:lang w:val="fr-FR"/>
                    </w:rPr>
                    <w:t>Saint Germain en Laye, France</w:t>
                  </w:r>
                </w:p>
                <w:p w:rsidR="002F2799" w:rsidRDefault="002F2799">
                  <w:pPr>
                    <w:autoSpaceDE w:val="0"/>
                    <w:autoSpaceDN w:val="0"/>
                    <w:adjustRightInd w:val="0"/>
                    <w:jc w:val="center"/>
                    <w:rPr>
                      <w:rFonts w:ascii="Arial" w:hAnsi="Arial" w:cs="Arial"/>
                      <w:color w:val="000000"/>
                      <w:sz w:val="20"/>
                      <w:szCs w:val="18"/>
                    </w:rPr>
                  </w:pPr>
                  <w:r>
                    <w:rPr>
                      <w:rFonts w:ascii="Arial" w:hAnsi="Arial" w:cs="Arial"/>
                      <w:color w:val="000000"/>
                      <w:sz w:val="20"/>
                      <w:szCs w:val="18"/>
                    </w:rPr>
                    <w:t xml:space="preserve">Telephone +33 1 34 51 70 0 </w:t>
                  </w:r>
                  <w:proofErr w:type="spellStart"/>
                  <w:r>
                    <w:rPr>
                      <w:rFonts w:ascii="Arial" w:hAnsi="Arial" w:cs="Arial"/>
                      <w:color w:val="000000"/>
                      <w:sz w:val="20"/>
                      <w:szCs w:val="18"/>
                    </w:rPr>
                    <w:t>Telefax</w:t>
                  </w:r>
                  <w:proofErr w:type="spellEnd"/>
                  <w:r>
                    <w:rPr>
                      <w:rFonts w:ascii="Arial" w:hAnsi="Arial" w:cs="Arial"/>
                      <w:color w:val="000000"/>
                      <w:sz w:val="20"/>
                      <w:szCs w:val="18"/>
                    </w:rPr>
                    <w:t xml:space="preserve"> +33 1 34 51 82 05 </w:t>
                  </w:r>
                </w:p>
                <w:p w:rsidR="002F2799" w:rsidRDefault="002F2799">
                  <w:pPr>
                    <w:autoSpaceDE w:val="0"/>
                    <w:autoSpaceDN w:val="0"/>
                    <w:adjustRightInd w:val="0"/>
                    <w:rPr>
                      <w:rFonts w:cs="Arial"/>
                      <w:color w:val="000000"/>
                      <w:sz w:val="18"/>
                      <w:szCs w:val="18"/>
                      <w:lang w:val="fr-FR"/>
                    </w:rPr>
                  </w:pPr>
                  <w:r>
                    <w:rPr>
                      <w:rFonts w:ascii="Arial" w:hAnsi="Arial" w:cs="Arial"/>
                      <w:color w:val="000000"/>
                      <w:sz w:val="20"/>
                      <w:szCs w:val="18"/>
                      <w:lang w:val="fr-FR"/>
                    </w:rPr>
                    <w:t xml:space="preserve">E-mail - </w:t>
                  </w:r>
                  <w:smartTag w:uri="urn:schemas-microsoft-com:office:smarttags" w:element="PersonName">
                    <w:r>
                      <w:rPr>
                        <w:rFonts w:ascii="Arial" w:hAnsi="Arial" w:cs="Arial"/>
                        <w:color w:val="000000"/>
                        <w:sz w:val="20"/>
                        <w:szCs w:val="18"/>
                        <w:lang w:val="fr-FR"/>
                      </w:rPr>
                      <w:t>iala-aism@wanadoo.fr</w:t>
                    </w:r>
                  </w:smartTag>
                  <w:r>
                    <w:rPr>
                      <w:rFonts w:ascii="Arial" w:hAnsi="Arial" w:cs="Arial"/>
                      <w:color w:val="000000"/>
                      <w:sz w:val="20"/>
                      <w:szCs w:val="18"/>
                      <w:lang w:val="fr-FR"/>
                    </w:rPr>
                    <w:t xml:space="preserve">      </w:t>
                  </w:r>
                  <w:r>
                    <w:rPr>
                      <w:rFonts w:ascii="Arial" w:hAnsi="Arial" w:cs="Arial"/>
                      <w:color w:val="000000"/>
                      <w:sz w:val="20"/>
                      <w:szCs w:val="18"/>
                      <w:lang w:val="fr-FR"/>
                    </w:rPr>
                    <w:tab/>
                  </w:r>
                  <w:r>
                    <w:rPr>
                      <w:rFonts w:ascii="Arial" w:hAnsi="Arial" w:cs="Arial"/>
                      <w:color w:val="000000"/>
                      <w:sz w:val="20"/>
                      <w:szCs w:val="18"/>
                      <w:lang w:val="fr-FR"/>
                    </w:rPr>
                    <w:tab/>
                    <w:t>Internet -  http://iala-aism.org</w:t>
                  </w:r>
                </w:p>
              </w:txbxContent>
            </v:textbox>
          </v:shape>
        </w:pict>
      </w:r>
      <w:r w:rsidR="002F2799" w:rsidDel="001F4BD7">
        <w:rPr>
          <w:lang w:val="en-GB"/>
        </w:rPr>
        <w:t xml:space="preserve"> </w:t>
      </w:r>
    </w:p>
    <w:p w:rsidR="002F2799" w:rsidRDefault="002F2799">
      <w:pPr>
        <w:pStyle w:val="Title"/>
        <w:jc w:val="left"/>
        <w:sectPr w:rsidR="002F2799">
          <w:headerReference w:type="default" r:id="rId8"/>
          <w:footerReference w:type="even" r:id="rId9"/>
          <w:footerReference w:type="default" r:id="rId10"/>
          <w:headerReference w:type="first" r:id="rId11"/>
          <w:pgSz w:w="12240" w:h="15840"/>
          <w:pgMar w:top="1440" w:right="1800" w:bottom="1440" w:left="1800" w:header="708" w:footer="708" w:gutter="0"/>
          <w:cols w:space="708"/>
          <w:titlePg/>
          <w:docGrid w:linePitch="360"/>
        </w:sectPr>
      </w:pPr>
      <w:r>
        <w:rPr>
          <w:rStyle w:val="CommentReference"/>
          <w:b w:val="0"/>
        </w:rPr>
        <w:commentReference w:id="4"/>
      </w:r>
      <w:r>
        <w:rPr>
          <w:rStyle w:val="CommentReference"/>
          <w:b w:val="0"/>
        </w:rPr>
        <w:commentReference w:id="5"/>
      </w:r>
    </w:p>
    <w:p w:rsidR="002F2799" w:rsidRDefault="002F2799">
      <w:pPr>
        <w:jc w:val="center"/>
        <w:rPr>
          <w:b/>
          <w:bCs/>
        </w:rPr>
      </w:pPr>
      <w:r>
        <w:rPr>
          <w:b/>
          <w:bCs/>
        </w:rPr>
        <w:lastRenderedPageBreak/>
        <w:t>TABLE OF CONTENTS</w:t>
      </w:r>
    </w:p>
    <w:p w:rsidR="002F2799" w:rsidRDefault="002F2799"/>
    <w:p w:rsidR="002F2799" w:rsidRDefault="00E15526">
      <w:pPr>
        <w:pStyle w:val="TOC1"/>
        <w:tabs>
          <w:tab w:val="left" w:pos="480"/>
          <w:tab w:val="right" w:leader="underscore" w:pos="8630"/>
        </w:tabs>
        <w:rPr>
          <w:rFonts w:ascii="Calibri" w:hAnsi="Calibri"/>
          <w:b w:val="0"/>
          <w:bCs w:val="0"/>
          <w:i w:val="0"/>
          <w:iCs w:val="0"/>
          <w:noProof/>
          <w:sz w:val="22"/>
          <w:szCs w:val="22"/>
        </w:rPr>
      </w:pPr>
      <w:r w:rsidRPr="00E15526">
        <w:fldChar w:fldCharType="begin"/>
      </w:r>
      <w:r w:rsidR="002F2799">
        <w:instrText xml:space="preserve"> TOC \o "2-2" \h \z \t "Heading 1,1" </w:instrText>
      </w:r>
      <w:r w:rsidRPr="00E15526">
        <w:fldChar w:fldCharType="separate"/>
      </w:r>
      <w:hyperlink w:anchor="_Toc322596497" w:history="1">
        <w:r w:rsidR="002F2799" w:rsidRPr="00BB014A">
          <w:rPr>
            <w:rStyle w:val="Hyperlink"/>
            <w:noProof/>
          </w:rPr>
          <w:t>1.</w:t>
        </w:r>
        <w:r w:rsidR="002F2799">
          <w:rPr>
            <w:rFonts w:ascii="Calibri" w:hAnsi="Calibri"/>
            <w:b w:val="0"/>
            <w:bCs w:val="0"/>
            <w:i w:val="0"/>
            <w:iCs w:val="0"/>
            <w:noProof/>
            <w:sz w:val="22"/>
            <w:szCs w:val="22"/>
          </w:rPr>
          <w:tab/>
        </w:r>
        <w:r w:rsidR="002F2799" w:rsidRPr="00BB014A">
          <w:rPr>
            <w:rStyle w:val="Hyperlink"/>
            <w:noProof/>
          </w:rPr>
          <w:t>Introduction</w:t>
        </w:r>
        <w:r w:rsidR="002F2799">
          <w:rPr>
            <w:noProof/>
            <w:webHidden/>
          </w:rPr>
          <w:tab/>
        </w:r>
        <w:r>
          <w:rPr>
            <w:noProof/>
            <w:webHidden/>
          </w:rPr>
          <w:fldChar w:fldCharType="begin"/>
        </w:r>
        <w:r w:rsidR="002F2799">
          <w:rPr>
            <w:noProof/>
            <w:webHidden/>
          </w:rPr>
          <w:instrText xml:space="preserve"> PAGEREF _Toc322596497 \h </w:instrText>
        </w:r>
        <w:r>
          <w:rPr>
            <w:noProof/>
            <w:webHidden/>
          </w:rPr>
        </w:r>
        <w:r>
          <w:rPr>
            <w:noProof/>
            <w:webHidden/>
          </w:rPr>
          <w:fldChar w:fldCharType="separate"/>
        </w:r>
        <w:r w:rsidR="002F2799">
          <w:rPr>
            <w:noProof/>
            <w:webHidden/>
          </w:rPr>
          <w:t>3</w:t>
        </w:r>
        <w:r>
          <w:rPr>
            <w:noProof/>
            <w:webHidden/>
          </w:rPr>
          <w:fldChar w:fldCharType="end"/>
        </w:r>
      </w:hyperlink>
    </w:p>
    <w:p w:rsidR="002F2799" w:rsidRDefault="00E15526">
      <w:pPr>
        <w:pStyle w:val="TOC1"/>
        <w:tabs>
          <w:tab w:val="left" w:pos="480"/>
          <w:tab w:val="right" w:leader="underscore" w:pos="8630"/>
        </w:tabs>
        <w:rPr>
          <w:rFonts w:ascii="Calibri" w:hAnsi="Calibri"/>
          <w:b w:val="0"/>
          <w:bCs w:val="0"/>
          <w:i w:val="0"/>
          <w:iCs w:val="0"/>
          <w:noProof/>
          <w:sz w:val="22"/>
          <w:szCs w:val="22"/>
        </w:rPr>
      </w:pPr>
      <w:hyperlink w:anchor="_Toc322596498" w:history="1">
        <w:r w:rsidR="002F2799" w:rsidRPr="00BB014A">
          <w:rPr>
            <w:rStyle w:val="Hyperlink"/>
            <w:noProof/>
            <w:lang w:eastAsia="de-DE"/>
          </w:rPr>
          <w:t>2.</w:t>
        </w:r>
        <w:r w:rsidR="002F2799">
          <w:rPr>
            <w:rFonts w:ascii="Calibri" w:hAnsi="Calibri"/>
            <w:b w:val="0"/>
            <w:bCs w:val="0"/>
            <w:i w:val="0"/>
            <w:iCs w:val="0"/>
            <w:noProof/>
            <w:sz w:val="22"/>
            <w:szCs w:val="22"/>
          </w:rPr>
          <w:tab/>
        </w:r>
        <w:r w:rsidR="002F2799" w:rsidRPr="00BB014A">
          <w:rPr>
            <w:rStyle w:val="Hyperlink"/>
            <w:noProof/>
            <w:lang w:eastAsia="de-DE"/>
          </w:rPr>
          <w:t>Scope</w:t>
        </w:r>
        <w:r w:rsidR="002F2799">
          <w:rPr>
            <w:noProof/>
            <w:webHidden/>
          </w:rPr>
          <w:tab/>
        </w:r>
        <w:r>
          <w:rPr>
            <w:noProof/>
            <w:webHidden/>
          </w:rPr>
          <w:fldChar w:fldCharType="begin"/>
        </w:r>
        <w:r w:rsidR="002F2799">
          <w:rPr>
            <w:noProof/>
            <w:webHidden/>
          </w:rPr>
          <w:instrText xml:space="preserve"> PAGEREF _Toc322596498 \h </w:instrText>
        </w:r>
        <w:r>
          <w:rPr>
            <w:noProof/>
            <w:webHidden/>
          </w:rPr>
        </w:r>
        <w:r>
          <w:rPr>
            <w:noProof/>
            <w:webHidden/>
          </w:rPr>
          <w:fldChar w:fldCharType="separate"/>
        </w:r>
        <w:r w:rsidR="002F2799">
          <w:rPr>
            <w:noProof/>
            <w:webHidden/>
          </w:rPr>
          <w:t>3</w:t>
        </w:r>
        <w:r>
          <w:rPr>
            <w:noProof/>
            <w:webHidden/>
          </w:rPr>
          <w:fldChar w:fldCharType="end"/>
        </w:r>
      </w:hyperlink>
    </w:p>
    <w:p w:rsidR="002F2799" w:rsidRDefault="00E15526">
      <w:pPr>
        <w:pStyle w:val="TOC1"/>
        <w:tabs>
          <w:tab w:val="left" w:pos="480"/>
          <w:tab w:val="right" w:leader="underscore" w:pos="8630"/>
        </w:tabs>
        <w:rPr>
          <w:rFonts w:ascii="Calibri" w:hAnsi="Calibri"/>
          <w:b w:val="0"/>
          <w:bCs w:val="0"/>
          <w:i w:val="0"/>
          <w:iCs w:val="0"/>
          <w:noProof/>
          <w:sz w:val="22"/>
          <w:szCs w:val="22"/>
        </w:rPr>
      </w:pPr>
      <w:hyperlink w:anchor="_Toc322596499" w:history="1">
        <w:r w:rsidR="002F2799" w:rsidRPr="00BB014A">
          <w:rPr>
            <w:rStyle w:val="Hyperlink"/>
            <w:noProof/>
            <w:lang w:eastAsia="de-DE"/>
          </w:rPr>
          <w:t>3.</w:t>
        </w:r>
        <w:r w:rsidR="002F2799">
          <w:rPr>
            <w:rFonts w:ascii="Calibri" w:hAnsi="Calibri"/>
            <w:b w:val="0"/>
            <w:bCs w:val="0"/>
            <w:i w:val="0"/>
            <w:iCs w:val="0"/>
            <w:noProof/>
            <w:sz w:val="22"/>
            <w:szCs w:val="22"/>
          </w:rPr>
          <w:tab/>
        </w:r>
        <w:r w:rsidR="002F2799" w:rsidRPr="00BB014A">
          <w:rPr>
            <w:rStyle w:val="Hyperlink"/>
            <w:noProof/>
            <w:lang w:eastAsia="de-DE"/>
          </w:rPr>
          <w:t>References and Legislative Compliance</w:t>
        </w:r>
        <w:r w:rsidR="002F2799">
          <w:rPr>
            <w:noProof/>
            <w:webHidden/>
          </w:rPr>
          <w:tab/>
        </w:r>
        <w:r>
          <w:rPr>
            <w:noProof/>
            <w:webHidden/>
          </w:rPr>
          <w:fldChar w:fldCharType="begin"/>
        </w:r>
        <w:r w:rsidR="002F2799">
          <w:rPr>
            <w:noProof/>
            <w:webHidden/>
          </w:rPr>
          <w:instrText xml:space="preserve"> PAGEREF _Toc322596499 \h </w:instrText>
        </w:r>
        <w:r>
          <w:rPr>
            <w:noProof/>
            <w:webHidden/>
          </w:rPr>
        </w:r>
        <w:r>
          <w:rPr>
            <w:noProof/>
            <w:webHidden/>
          </w:rPr>
          <w:fldChar w:fldCharType="separate"/>
        </w:r>
        <w:r w:rsidR="002F2799">
          <w:rPr>
            <w:noProof/>
            <w:webHidden/>
          </w:rPr>
          <w:t>3</w:t>
        </w:r>
        <w:r>
          <w:rPr>
            <w:noProof/>
            <w:webHidden/>
          </w:rPr>
          <w:fldChar w:fldCharType="end"/>
        </w:r>
      </w:hyperlink>
    </w:p>
    <w:p w:rsidR="002F2799" w:rsidRDefault="00E15526">
      <w:pPr>
        <w:pStyle w:val="TOC1"/>
        <w:tabs>
          <w:tab w:val="left" w:pos="480"/>
          <w:tab w:val="right" w:leader="underscore" w:pos="8630"/>
        </w:tabs>
        <w:rPr>
          <w:rFonts w:ascii="Calibri" w:hAnsi="Calibri"/>
          <w:b w:val="0"/>
          <w:bCs w:val="0"/>
          <w:i w:val="0"/>
          <w:iCs w:val="0"/>
          <w:noProof/>
          <w:sz w:val="22"/>
          <w:szCs w:val="22"/>
        </w:rPr>
      </w:pPr>
      <w:hyperlink w:anchor="_Toc322596500" w:history="1">
        <w:r w:rsidR="002F2799" w:rsidRPr="00BB014A">
          <w:rPr>
            <w:rStyle w:val="Hyperlink"/>
            <w:noProof/>
          </w:rPr>
          <w:t>4.</w:t>
        </w:r>
        <w:r w:rsidR="002F2799">
          <w:rPr>
            <w:rFonts w:ascii="Calibri" w:hAnsi="Calibri"/>
            <w:b w:val="0"/>
            <w:bCs w:val="0"/>
            <w:i w:val="0"/>
            <w:iCs w:val="0"/>
            <w:noProof/>
            <w:sz w:val="22"/>
            <w:szCs w:val="22"/>
          </w:rPr>
          <w:tab/>
        </w:r>
        <w:r w:rsidR="002F2799" w:rsidRPr="00BB014A">
          <w:rPr>
            <w:rStyle w:val="Hyperlink"/>
            <w:noProof/>
          </w:rPr>
          <w:t>Environmental Management</w:t>
        </w:r>
        <w:r w:rsidR="002F2799">
          <w:rPr>
            <w:noProof/>
            <w:webHidden/>
          </w:rPr>
          <w:tab/>
        </w:r>
        <w:r>
          <w:rPr>
            <w:noProof/>
            <w:webHidden/>
          </w:rPr>
          <w:fldChar w:fldCharType="begin"/>
        </w:r>
        <w:r w:rsidR="002F2799">
          <w:rPr>
            <w:noProof/>
            <w:webHidden/>
          </w:rPr>
          <w:instrText xml:space="preserve"> PAGEREF _Toc322596500 \h </w:instrText>
        </w:r>
        <w:r>
          <w:rPr>
            <w:noProof/>
            <w:webHidden/>
          </w:rPr>
        </w:r>
        <w:r>
          <w:rPr>
            <w:noProof/>
            <w:webHidden/>
          </w:rPr>
          <w:fldChar w:fldCharType="separate"/>
        </w:r>
        <w:r w:rsidR="002F2799">
          <w:rPr>
            <w:noProof/>
            <w:webHidden/>
          </w:rPr>
          <w:t>4</w:t>
        </w:r>
        <w:r>
          <w:rPr>
            <w:noProof/>
            <w:webHidden/>
          </w:rPr>
          <w:fldChar w:fldCharType="end"/>
        </w:r>
      </w:hyperlink>
    </w:p>
    <w:p w:rsidR="002F2799" w:rsidRDefault="00E15526">
      <w:pPr>
        <w:pStyle w:val="TOC2"/>
        <w:tabs>
          <w:tab w:val="left" w:pos="960"/>
          <w:tab w:val="right" w:leader="underscore" w:pos="8630"/>
        </w:tabs>
        <w:rPr>
          <w:rFonts w:ascii="Calibri" w:hAnsi="Calibri"/>
          <w:b w:val="0"/>
          <w:bCs w:val="0"/>
          <w:noProof/>
          <w:sz w:val="22"/>
          <w:szCs w:val="22"/>
        </w:rPr>
      </w:pPr>
      <w:hyperlink w:anchor="_Toc322596501" w:history="1">
        <w:r w:rsidR="002F2799" w:rsidRPr="00BB014A">
          <w:rPr>
            <w:rStyle w:val="Hyperlink"/>
            <w:noProof/>
          </w:rPr>
          <w:t>4.1</w:t>
        </w:r>
        <w:r w:rsidR="002F2799">
          <w:rPr>
            <w:rFonts w:ascii="Calibri" w:hAnsi="Calibri"/>
            <w:b w:val="0"/>
            <w:bCs w:val="0"/>
            <w:noProof/>
            <w:sz w:val="22"/>
            <w:szCs w:val="22"/>
          </w:rPr>
          <w:tab/>
        </w:r>
        <w:r w:rsidR="002F2799" w:rsidRPr="00BB014A">
          <w:rPr>
            <w:rStyle w:val="Hyperlink"/>
            <w:noProof/>
          </w:rPr>
          <w:t>The Commercial Aspects of Environmental Management</w:t>
        </w:r>
        <w:r w:rsidR="002F2799">
          <w:rPr>
            <w:noProof/>
            <w:webHidden/>
          </w:rPr>
          <w:tab/>
        </w:r>
        <w:r>
          <w:rPr>
            <w:noProof/>
            <w:webHidden/>
          </w:rPr>
          <w:fldChar w:fldCharType="begin"/>
        </w:r>
        <w:r w:rsidR="002F2799">
          <w:rPr>
            <w:noProof/>
            <w:webHidden/>
          </w:rPr>
          <w:instrText xml:space="preserve"> PAGEREF _Toc322596501 \h </w:instrText>
        </w:r>
        <w:r>
          <w:rPr>
            <w:noProof/>
            <w:webHidden/>
          </w:rPr>
        </w:r>
        <w:r>
          <w:rPr>
            <w:noProof/>
            <w:webHidden/>
          </w:rPr>
          <w:fldChar w:fldCharType="separate"/>
        </w:r>
        <w:r w:rsidR="002F2799">
          <w:rPr>
            <w:noProof/>
            <w:webHidden/>
          </w:rPr>
          <w:t>4</w:t>
        </w:r>
        <w:r>
          <w:rPr>
            <w:noProof/>
            <w:webHidden/>
          </w:rPr>
          <w:fldChar w:fldCharType="end"/>
        </w:r>
      </w:hyperlink>
    </w:p>
    <w:p w:rsidR="002F2799" w:rsidRDefault="00E15526">
      <w:pPr>
        <w:pStyle w:val="TOC2"/>
        <w:tabs>
          <w:tab w:val="left" w:pos="960"/>
          <w:tab w:val="right" w:leader="underscore" w:pos="8630"/>
        </w:tabs>
        <w:rPr>
          <w:rFonts w:ascii="Calibri" w:hAnsi="Calibri"/>
          <w:b w:val="0"/>
          <w:bCs w:val="0"/>
          <w:noProof/>
          <w:sz w:val="22"/>
          <w:szCs w:val="22"/>
        </w:rPr>
      </w:pPr>
      <w:hyperlink w:anchor="_Toc322596502" w:history="1">
        <w:r w:rsidR="002F2799" w:rsidRPr="00BB014A">
          <w:rPr>
            <w:rStyle w:val="Hyperlink"/>
            <w:noProof/>
          </w:rPr>
          <w:t>4.2</w:t>
        </w:r>
        <w:r w:rsidR="002F2799">
          <w:rPr>
            <w:rFonts w:ascii="Calibri" w:hAnsi="Calibri"/>
            <w:b w:val="0"/>
            <w:bCs w:val="0"/>
            <w:noProof/>
            <w:sz w:val="22"/>
            <w:szCs w:val="22"/>
          </w:rPr>
          <w:tab/>
        </w:r>
        <w:r w:rsidR="002F2799" w:rsidRPr="00BB014A">
          <w:rPr>
            <w:rStyle w:val="Hyperlink"/>
            <w:noProof/>
          </w:rPr>
          <w:t>Best practice vs. leading practice principles</w:t>
        </w:r>
        <w:r w:rsidR="002F2799">
          <w:rPr>
            <w:noProof/>
            <w:webHidden/>
          </w:rPr>
          <w:tab/>
        </w:r>
        <w:r>
          <w:rPr>
            <w:noProof/>
            <w:webHidden/>
          </w:rPr>
          <w:fldChar w:fldCharType="begin"/>
        </w:r>
        <w:r w:rsidR="002F2799">
          <w:rPr>
            <w:noProof/>
            <w:webHidden/>
          </w:rPr>
          <w:instrText xml:space="preserve"> PAGEREF _Toc322596502 \h </w:instrText>
        </w:r>
        <w:r>
          <w:rPr>
            <w:noProof/>
            <w:webHidden/>
          </w:rPr>
        </w:r>
        <w:r>
          <w:rPr>
            <w:noProof/>
            <w:webHidden/>
          </w:rPr>
          <w:fldChar w:fldCharType="separate"/>
        </w:r>
        <w:r w:rsidR="002F2799">
          <w:rPr>
            <w:noProof/>
            <w:webHidden/>
          </w:rPr>
          <w:t>4</w:t>
        </w:r>
        <w:r>
          <w:rPr>
            <w:noProof/>
            <w:webHidden/>
          </w:rPr>
          <w:fldChar w:fldCharType="end"/>
        </w:r>
      </w:hyperlink>
    </w:p>
    <w:p w:rsidR="002F2799" w:rsidRDefault="00E15526">
      <w:pPr>
        <w:pStyle w:val="TOC2"/>
        <w:tabs>
          <w:tab w:val="left" w:pos="960"/>
          <w:tab w:val="right" w:leader="underscore" w:pos="8630"/>
        </w:tabs>
        <w:rPr>
          <w:rFonts w:ascii="Calibri" w:hAnsi="Calibri"/>
          <w:b w:val="0"/>
          <w:bCs w:val="0"/>
          <w:noProof/>
          <w:sz w:val="22"/>
          <w:szCs w:val="22"/>
        </w:rPr>
      </w:pPr>
      <w:hyperlink w:anchor="_Toc322596503" w:history="1">
        <w:r w:rsidR="002F2799" w:rsidRPr="00BB014A">
          <w:rPr>
            <w:rStyle w:val="Hyperlink"/>
            <w:noProof/>
          </w:rPr>
          <w:t>4.3</w:t>
        </w:r>
        <w:r w:rsidR="002F2799">
          <w:rPr>
            <w:rFonts w:ascii="Calibri" w:hAnsi="Calibri"/>
            <w:b w:val="0"/>
            <w:bCs w:val="0"/>
            <w:noProof/>
            <w:sz w:val="22"/>
            <w:szCs w:val="22"/>
          </w:rPr>
          <w:tab/>
        </w:r>
        <w:r w:rsidR="002F2799" w:rsidRPr="00BB014A">
          <w:rPr>
            <w:rStyle w:val="Hyperlink"/>
            <w:noProof/>
          </w:rPr>
          <w:t>Environmental Management Policies</w:t>
        </w:r>
        <w:r w:rsidR="002F2799">
          <w:rPr>
            <w:noProof/>
            <w:webHidden/>
          </w:rPr>
          <w:tab/>
        </w:r>
        <w:r>
          <w:rPr>
            <w:noProof/>
            <w:webHidden/>
          </w:rPr>
          <w:fldChar w:fldCharType="begin"/>
        </w:r>
        <w:r w:rsidR="002F2799">
          <w:rPr>
            <w:noProof/>
            <w:webHidden/>
          </w:rPr>
          <w:instrText xml:space="preserve"> PAGEREF _Toc322596503 \h </w:instrText>
        </w:r>
        <w:r>
          <w:rPr>
            <w:noProof/>
            <w:webHidden/>
          </w:rPr>
        </w:r>
        <w:r>
          <w:rPr>
            <w:noProof/>
            <w:webHidden/>
          </w:rPr>
          <w:fldChar w:fldCharType="separate"/>
        </w:r>
        <w:r w:rsidR="002F2799">
          <w:rPr>
            <w:noProof/>
            <w:webHidden/>
          </w:rPr>
          <w:t>5</w:t>
        </w:r>
        <w:r>
          <w:rPr>
            <w:noProof/>
            <w:webHidden/>
          </w:rPr>
          <w:fldChar w:fldCharType="end"/>
        </w:r>
      </w:hyperlink>
    </w:p>
    <w:p w:rsidR="002F2799" w:rsidRDefault="00E15526">
      <w:pPr>
        <w:pStyle w:val="TOC2"/>
        <w:tabs>
          <w:tab w:val="left" w:pos="960"/>
          <w:tab w:val="right" w:leader="underscore" w:pos="8630"/>
        </w:tabs>
        <w:rPr>
          <w:rFonts w:ascii="Calibri" w:hAnsi="Calibri"/>
          <w:b w:val="0"/>
          <w:bCs w:val="0"/>
          <w:noProof/>
          <w:sz w:val="22"/>
          <w:szCs w:val="22"/>
        </w:rPr>
      </w:pPr>
      <w:hyperlink w:anchor="_Toc322596504" w:history="1">
        <w:r w:rsidR="002F2799" w:rsidRPr="00BB014A">
          <w:rPr>
            <w:rStyle w:val="Hyperlink"/>
            <w:noProof/>
          </w:rPr>
          <w:t>4.4</w:t>
        </w:r>
        <w:r w:rsidR="002F2799">
          <w:rPr>
            <w:rFonts w:ascii="Calibri" w:hAnsi="Calibri"/>
            <w:b w:val="0"/>
            <w:bCs w:val="0"/>
            <w:noProof/>
            <w:sz w:val="22"/>
            <w:szCs w:val="22"/>
          </w:rPr>
          <w:tab/>
        </w:r>
        <w:r w:rsidR="002F2799" w:rsidRPr="00BB014A">
          <w:rPr>
            <w:rStyle w:val="Hyperlink"/>
            <w:noProof/>
          </w:rPr>
          <w:t>The Risk Assessment Process</w:t>
        </w:r>
        <w:r w:rsidR="002F2799">
          <w:rPr>
            <w:noProof/>
            <w:webHidden/>
          </w:rPr>
          <w:tab/>
        </w:r>
        <w:r>
          <w:rPr>
            <w:noProof/>
            <w:webHidden/>
          </w:rPr>
          <w:fldChar w:fldCharType="begin"/>
        </w:r>
        <w:r w:rsidR="002F2799">
          <w:rPr>
            <w:noProof/>
            <w:webHidden/>
          </w:rPr>
          <w:instrText xml:space="preserve"> PAGEREF _Toc322596504 \h </w:instrText>
        </w:r>
        <w:r>
          <w:rPr>
            <w:noProof/>
            <w:webHidden/>
          </w:rPr>
        </w:r>
        <w:r>
          <w:rPr>
            <w:noProof/>
            <w:webHidden/>
          </w:rPr>
          <w:fldChar w:fldCharType="separate"/>
        </w:r>
        <w:r w:rsidR="002F2799">
          <w:rPr>
            <w:noProof/>
            <w:webHidden/>
          </w:rPr>
          <w:t>5</w:t>
        </w:r>
        <w:r>
          <w:rPr>
            <w:noProof/>
            <w:webHidden/>
          </w:rPr>
          <w:fldChar w:fldCharType="end"/>
        </w:r>
      </w:hyperlink>
    </w:p>
    <w:p w:rsidR="002F2799" w:rsidRDefault="00E15526">
      <w:pPr>
        <w:pStyle w:val="TOC2"/>
        <w:tabs>
          <w:tab w:val="left" w:pos="960"/>
          <w:tab w:val="right" w:leader="underscore" w:pos="8630"/>
        </w:tabs>
        <w:rPr>
          <w:rFonts w:ascii="Calibri" w:hAnsi="Calibri"/>
          <w:b w:val="0"/>
          <w:bCs w:val="0"/>
          <w:noProof/>
          <w:sz w:val="22"/>
          <w:szCs w:val="22"/>
        </w:rPr>
      </w:pPr>
      <w:hyperlink w:anchor="_Toc322596505" w:history="1">
        <w:r w:rsidR="002F2799" w:rsidRPr="00BB014A">
          <w:rPr>
            <w:rStyle w:val="Hyperlink"/>
            <w:noProof/>
          </w:rPr>
          <w:t>4.5</w:t>
        </w:r>
        <w:r w:rsidR="002F2799">
          <w:rPr>
            <w:rFonts w:ascii="Calibri" w:hAnsi="Calibri"/>
            <w:b w:val="0"/>
            <w:bCs w:val="0"/>
            <w:noProof/>
            <w:sz w:val="22"/>
            <w:szCs w:val="22"/>
          </w:rPr>
          <w:tab/>
        </w:r>
        <w:r w:rsidR="002F2799" w:rsidRPr="00BB014A">
          <w:rPr>
            <w:rStyle w:val="Hyperlink"/>
            <w:noProof/>
          </w:rPr>
          <w:t>Environmental Management  Systems and Plans</w:t>
        </w:r>
        <w:r w:rsidR="002F2799">
          <w:rPr>
            <w:noProof/>
            <w:webHidden/>
          </w:rPr>
          <w:tab/>
        </w:r>
        <w:r>
          <w:rPr>
            <w:noProof/>
            <w:webHidden/>
          </w:rPr>
          <w:fldChar w:fldCharType="begin"/>
        </w:r>
        <w:r w:rsidR="002F2799">
          <w:rPr>
            <w:noProof/>
            <w:webHidden/>
          </w:rPr>
          <w:instrText xml:space="preserve"> PAGEREF _Toc322596505 \h </w:instrText>
        </w:r>
        <w:r>
          <w:rPr>
            <w:noProof/>
            <w:webHidden/>
          </w:rPr>
        </w:r>
        <w:r>
          <w:rPr>
            <w:noProof/>
            <w:webHidden/>
          </w:rPr>
          <w:fldChar w:fldCharType="separate"/>
        </w:r>
        <w:r w:rsidR="002F2799">
          <w:rPr>
            <w:noProof/>
            <w:webHidden/>
          </w:rPr>
          <w:t>5</w:t>
        </w:r>
        <w:r>
          <w:rPr>
            <w:noProof/>
            <w:webHidden/>
          </w:rPr>
          <w:fldChar w:fldCharType="end"/>
        </w:r>
      </w:hyperlink>
    </w:p>
    <w:p w:rsidR="002F2799" w:rsidRDefault="00E15526">
      <w:pPr>
        <w:pStyle w:val="TOC2"/>
        <w:tabs>
          <w:tab w:val="left" w:pos="960"/>
          <w:tab w:val="right" w:leader="underscore" w:pos="8630"/>
        </w:tabs>
        <w:rPr>
          <w:rFonts w:ascii="Calibri" w:hAnsi="Calibri"/>
          <w:b w:val="0"/>
          <w:bCs w:val="0"/>
          <w:noProof/>
          <w:sz w:val="22"/>
          <w:szCs w:val="22"/>
        </w:rPr>
      </w:pPr>
      <w:hyperlink w:anchor="_Toc322596506" w:history="1">
        <w:r w:rsidR="002F2799" w:rsidRPr="00BB014A">
          <w:rPr>
            <w:rStyle w:val="Hyperlink"/>
            <w:noProof/>
          </w:rPr>
          <w:t>4.6</w:t>
        </w:r>
        <w:r w:rsidR="002F2799">
          <w:rPr>
            <w:rFonts w:ascii="Calibri" w:hAnsi="Calibri"/>
            <w:b w:val="0"/>
            <w:bCs w:val="0"/>
            <w:noProof/>
            <w:sz w:val="22"/>
            <w:szCs w:val="22"/>
          </w:rPr>
          <w:tab/>
        </w:r>
        <w:r w:rsidR="002F2799" w:rsidRPr="00BB014A">
          <w:rPr>
            <w:rStyle w:val="Hyperlink"/>
            <w:noProof/>
          </w:rPr>
          <w:t>Environmental considerations in ATON design and production.</w:t>
        </w:r>
        <w:r w:rsidR="002F2799">
          <w:rPr>
            <w:noProof/>
            <w:webHidden/>
          </w:rPr>
          <w:tab/>
        </w:r>
        <w:r>
          <w:rPr>
            <w:noProof/>
            <w:webHidden/>
          </w:rPr>
          <w:fldChar w:fldCharType="begin"/>
        </w:r>
        <w:r w:rsidR="002F2799">
          <w:rPr>
            <w:noProof/>
            <w:webHidden/>
          </w:rPr>
          <w:instrText xml:space="preserve"> PAGEREF _Toc322596506 \h </w:instrText>
        </w:r>
        <w:r>
          <w:rPr>
            <w:noProof/>
            <w:webHidden/>
          </w:rPr>
        </w:r>
        <w:r>
          <w:rPr>
            <w:noProof/>
            <w:webHidden/>
          </w:rPr>
          <w:fldChar w:fldCharType="separate"/>
        </w:r>
        <w:r w:rsidR="002F2799">
          <w:rPr>
            <w:noProof/>
            <w:webHidden/>
          </w:rPr>
          <w:t>7</w:t>
        </w:r>
        <w:r>
          <w:rPr>
            <w:noProof/>
            <w:webHidden/>
          </w:rPr>
          <w:fldChar w:fldCharType="end"/>
        </w:r>
      </w:hyperlink>
    </w:p>
    <w:p w:rsidR="002F2799" w:rsidRDefault="00E15526">
      <w:pPr>
        <w:pStyle w:val="TOC2"/>
        <w:tabs>
          <w:tab w:val="left" w:pos="960"/>
          <w:tab w:val="right" w:leader="underscore" w:pos="8630"/>
        </w:tabs>
        <w:rPr>
          <w:rFonts w:ascii="Calibri" w:hAnsi="Calibri"/>
          <w:b w:val="0"/>
          <w:bCs w:val="0"/>
          <w:noProof/>
          <w:sz w:val="22"/>
          <w:szCs w:val="22"/>
        </w:rPr>
      </w:pPr>
      <w:hyperlink w:anchor="_Toc322596507" w:history="1">
        <w:r w:rsidR="002F2799" w:rsidRPr="00BB014A">
          <w:rPr>
            <w:rStyle w:val="Hyperlink"/>
            <w:noProof/>
          </w:rPr>
          <w:t>4.7</w:t>
        </w:r>
        <w:r w:rsidR="002F2799">
          <w:rPr>
            <w:rFonts w:ascii="Calibri" w:hAnsi="Calibri"/>
            <w:b w:val="0"/>
            <w:bCs w:val="0"/>
            <w:noProof/>
            <w:sz w:val="22"/>
            <w:szCs w:val="22"/>
          </w:rPr>
          <w:tab/>
        </w:r>
        <w:r w:rsidR="002F2799" w:rsidRPr="00BB014A">
          <w:rPr>
            <w:rStyle w:val="Hyperlink"/>
            <w:noProof/>
          </w:rPr>
          <w:t>Carbon Ommissions / Carbon Control</w:t>
        </w:r>
        <w:r w:rsidR="002F2799">
          <w:rPr>
            <w:noProof/>
            <w:webHidden/>
          </w:rPr>
          <w:tab/>
        </w:r>
        <w:r>
          <w:rPr>
            <w:noProof/>
            <w:webHidden/>
          </w:rPr>
          <w:fldChar w:fldCharType="begin"/>
        </w:r>
        <w:r w:rsidR="002F2799">
          <w:rPr>
            <w:noProof/>
            <w:webHidden/>
          </w:rPr>
          <w:instrText xml:space="preserve"> PAGEREF _Toc322596507 \h </w:instrText>
        </w:r>
        <w:r>
          <w:rPr>
            <w:noProof/>
            <w:webHidden/>
          </w:rPr>
        </w:r>
        <w:r>
          <w:rPr>
            <w:noProof/>
            <w:webHidden/>
          </w:rPr>
          <w:fldChar w:fldCharType="separate"/>
        </w:r>
        <w:r w:rsidR="002F2799">
          <w:rPr>
            <w:noProof/>
            <w:webHidden/>
          </w:rPr>
          <w:t>7</w:t>
        </w:r>
        <w:r>
          <w:rPr>
            <w:noProof/>
            <w:webHidden/>
          </w:rPr>
          <w:fldChar w:fldCharType="end"/>
        </w:r>
      </w:hyperlink>
    </w:p>
    <w:p w:rsidR="002F2799" w:rsidRDefault="00E15526">
      <w:pPr>
        <w:pStyle w:val="TOC2"/>
        <w:tabs>
          <w:tab w:val="left" w:pos="960"/>
          <w:tab w:val="right" w:leader="underscore" w:pos="8630"/>
        </w:tabs>
        <w:rPr>
          <w:rFonts w:ascii="Calibri" w:hAnsi="Calibri"/>
          <w:b w:val="0"/>
          <w:bCs w:val="0"/>
          <w:noProof/>
          <w:sz w:val="22"/>
          <w:szCs w:val="22"/>
        </w:rPr>
      </w:pPr>
      <w:hyperlink w:anchor="_Toc322596508" w:history="1">
        <w:r w:rsidR="002F2799" w:rsidRPr="00BB014A">
          <w:rPr>
            <w:rStyle w:val="Hyperlink"/>
            <w:noProof/>
          </w:rPr>
          <w:t>4.8</w:t>
        </w:r>
        <w:r w:rsidR="002F2799">
          <w:rPr>
            <w:rFonts w:ascii="Calibri" w:hAnsi="Calibri"/>
            <w:b w:val="0"/>
            <w:bCs w:val="0"/>
            <w:noProof/>
            <w:sz w:val="22"/>
            <w:szCs w:val="22"/>
          </w:rPr>
          <w:tab/>
        </w:r>
        <w:r w:rsidR="002F2799" w:rsidRPr="00BB014A">
          <w:rPr>
            <w:rStyle w:val="Hyperlink"/>
            <w:noProof/>
          </w:rPr>
          <w:t>Restoration of Impacted Habitats.</w:t>
        </w:r>
        <w:r w:rsidR="002F2799">
          <w:rPr>
            <w:noProof/>
            <w:webHidden/>
          </w:rPr>
          <w:tab/>
        </w:r>
        <w:r>
          <w:rPr>
            <w:noProof/>
            <w:webHidden/>
          </w:rPr>
          <w:fldChar w:fldCharType="begin"/>
        </w:r>
        <w:r w:rsidR="002F2799">
          <w:rPr>
            <w:noProof/>
            <w:webHidden/>
          </w:rPr>
          <w:instrText xml:space="preserve"> PAGEREF _Toc322596508 \h </w:instrText>
        </w:r>
        <w:r>
          <w:rPr>
            <w:noProof/>
            <w:webHidden/>
          </w:rPr>
        </w:r>
        <w:r>
          <w:rPr>
            <w:noProof/>
            <w:webHidden/>
          </w:rPr>
          <w:fldChar w:fldCharType="separate"/>
        </w:r>
        <w:r w:rsidR="002F2799">
          <w:rPr>
            <w:noProof/>
            <w:webHidden/>
          </w:rPr>
          <w:t>7</w:t>
        </w:r>
        <w:r>
          <w:rPr>
            <w:noProof/>
            <w:webHidden/>
          </w:rPr>
          <w:fldChar w:fldCharType="end"/>
        </w:r>
      </w:hyperlink>
    </w:p>
    <w:p w:rsidR="002F2799" w:rsidRDefault="00E15526">
      <w:r>
        <w:fldChar w:fldCharType="end"/>
      </w:r>
    </w:p>
    <w:p w:rsidR="002F2799" w:rsidRDefault="002F2799"/>
    <w:p w:rsidR="002F2799" w:rsidRDefault="002F2799">
      <w:pPr>
        <w:sectPr w:rsidR="002F2799">
          <w:pgSz w:w="12240" w:h="15840"/>
          <w:pgMar w:top="1440" w:right="1800" w:bottom="1440" w:left="1800" w:header="708" w:footer="708" w:gutter="0"/>
          <w:cols w:space="708"/>
          <w:docGrid w:linePitch="360"/>
        </w:sectPr>
      </w:pPr>
    </w:p>
    <w:p w:rsidR="002F2799" w:rsidRDefault="002F2799" w:rsidP="001F4BD7">
      <w:pPr>
        <w:pStyle w:val="Heading1"/>
        <w:numPr>
          <w:ilvl w:val="0"/>
          <w:numId w:val="12"/>
        </w:numPr>
        <w:tabs>
          <w:tab w:val="left" w:pos="567"/>
        </w:tabs>
        <w:ind w:left="0" w:firstLine="0"/>
      </w:pPr>
      <w:bookmarkStart w:id="6" w:name="_Toc322596497"/>
      <w:r>
        <w:lastRenderedPageBreak/>
        <w:t>Introduction</w:t>
      </w:r>
      <w:bookmarkEnd w:id="6"/>
      <w:r>
        <w:t xml:space="preserve"> </w:t>
      </w:r>
    </w:p>
    <w:p w:rsidR="002F2799" w:rsidRDefault="002F2799">
      <w:pPr>
        <w:pStyle w:val="BodyText"/>
      </w:pPr>
      <w:r>
        <w:t xml:space="preserve">Aids to Navigation (ATON) play a critical role in protecting the environment by preventing maritime disasters that could have potentially catastrophic ecological impact on sensitive marine and terrestrial ecosystems.  </w:t>
      </w:r>
    </w:p>
    <w:p w:rsidR="002F2799" w:rsidRDefault="002F2799">
      <w:pPr>
        <w:pStyle w:val="BodyText"/>
      </w:pPr>
      <w:r>
        <w:t>However, AtoN equipment and activities themselves can create significant environmental impact through waste generation, unsustainable energy use, pollution and the disturbance of ecosystems.  It is essential to minimize these negative impacts so that the benefits of AtoN are not outweighed by unintended negative impacts on the environment. Minimizing the impacts can be achieved by responsible environmental management and the factoring in of environmental concerns to all levels of AtoN design, management and maintenance.</w:t>
      </w:r>
    </w:p>
    <w:p w:rsidR="002F2799" w:rsidRDefault="002F2799" w:rsidP="009457DD">
      <w:r>
        <w:t>In order to manage the impact of AtoN activities on the environment, an ethos of environmental protection and natural resources stewardship should be promulgated throughout the organization.  Environmental considerations should be made a part of all engineering, planning, and decision-making processes.  These considerations should also be based on a global approach, with an understanding that impacts are not localized and can have complex effects on the broader environment.</w:t>
      </w:r>
    </w:p>
    <w:p w:rsidR="002F2799" w:rsidRDefault="002F2799">
      <w:pPr>
        <w:pStyle w:val="BodyText"/>
      </w:pPr>
    </w:p>
    <w:p w:rsidR="002F2799" w:rsidRDefault="002F2799" w:rsidP="001F4BD7">
      <w:pPr>
        <w:pStyle w:val="Heading1"/>
        <w:numPr>
          <w:ilvl w:val="0"/>
          <w:numId w:val="12"/>
        </w:numPr>
        <w:tabs>
          <w:tab w:val="left" w:pos="567"/>
        </w:tabs>
        <w:ind w:left="0" w:firstLine="0"/>
        <w:rPr>
          <w:lang w:eastAsia="de-DE"/>
        </w:rPr>
      </w:pPr>
      <w:bookmarkStart w:id="7" w:name="_Toc322596498"/>
      <w:r>
        <w:rPr>
          <w:lang w:eastAsia="de-DE"/>
        </w:rPr>
        <w:t>Scope</w:t>
      </w:r>
      <w:bookmarkEnd w:id="7"/>
    </w:p>
    <w:p w:rsidR="002F2799" w:rsidRDefault="002F2799" w:rsidP="00F2223B">
      <w:pPr>
        <w:rPr>
          <w:lang w:val="en-GB" w:eastAsia="de-DE"/>
        </w:rPr>
      </w:pPr>
      <w:r w:rsidRPr="00472D30">
        <w:rPr>
          <w:highlight w:val="yellow"/>
          <w:lang w:val="en-GB" w:eastAsia="de-DE"/>
        </w:rPr>
        <w:t>Detail the scope of document as this was absent in the original document. Scope needs to clearly outline what the document is about.</w:t>
      </w:r>
      <w:ins w:id="8" w:author="Kalina Tchikova" w:date="2012-04-19T12:53:00Z">
        <w:r>
          <w:rPr>
            <w:lang w:val="en-GB" w:eastAsia="de-DE"/>
          </w:rPr>
          <w:t xml:space="preserve"> </w:t>
        </w:r>
      </w:ins>
    </w:p>
    <w:p w:rsidR="002F2799" w:rsidRDefault="002F2799" w:rsidP="001F4BD7">
      <w:pPr>
        <w:pStyle w:val="Heading1"/>
        <w:numPr>
          <w:ilvl w:val="0"/>
          <w:numId w:val="12"/>
        </w:numPr>
        <w:tabs>
          <w:tab w:val="left" w:pos="567"/>
        </w:tabs>
        <w:ind w:left="0" w:firstLine="0"/>
        <w:rPr>
          <w:lang w:eastAsia="de-DE"/>
        </w:rPr>
      </w:pPr>
      <w:bookmarkStart w:id="9" w:name="_Toc322596499"/>
      <w:r>
        <w:rPr>
          <w:lang w:eastAsia="de-DE"/>
        </w:rPr>
        <w:t>References and Legislative Compliance</w:t>
      </w:r>
      <w:bookmarkEnd w:id="9"/>
    </w:p>
    <w:p w:rsidR="002F2799" w:rsidRPr="00F8367C" w:rsidRDefault="002F2799" w:rsidP="00365E76">
      <w:pPr>
        <w:pStyle w:val="BodyText"/>
        <w:rPr>
          <w:lang w:eastAsia="de-DE"/>
        </w:rPr>
      </w:pPr>
      <w:r>
        <w:rPr>
          <w:lang w:eastAsia="de-DE"/>
        </w:rPr>
        <w:t>P</w:t>
      </w:r>
      <w:r w:rsidRPr="00F8367C">
        <w:rPr>
          <w:lang w:eastAsia="de-DE"/>
        </w:rPr>
        <w:t xml:space="preserve">rotection of the environment is of paramount importance to aids to navigation (AtoN) authorities and service providers </w:t>
      </w:r>
      <w:r>
        <w:rPr>
          <w:lang w:eastAsia="de-DE"/>
        </w:rPr>
        <w:t>and all</w:t>
      </w:r>
      <w:r w:rsidRPr="00F8367C">
        <w:rPr>
          <w:lang w:eastAsia="de-DE"/>
        </w:rPr>
        <w:t xml:space="preserve"> organi</w:t>
      </w:r>
      <w:r>
        <w:rPr>
          <w:lang w:eastAsia="de-DE"/>
        </w:rPr>
        <w:t>z</w:t>
      </w:r>
      <w:r w:rsidRPr="00F8367C">
        <w:rPr>
          <w:lang w:eastAsia="de-DE"/>
        </w:rPr>
        <w:t xml:space="preserve">ations </w:t>
      </w:r>
      <w:r>
        <w:rPr>
          <w:lang w:eastAsia="de-DE"/>
        </w:rPr>
        <w:t>should show</w:t>
      </w:r>
      <w:r w:rsidRPr="00F8367C">
        <w:rPr>
          <w:lang w:eastAsia="de-DE"/>
        </w:rPr>
        <w:t xml:space="preserve"> a strong commitment to comply with all local, national and international laws, regulations, standards and codes of practice in their area of operation.</w:t>
      </w:r>
      <w:r w:rsidRPr="00365E76">
        <w:rPr>
          <w:lang w:eastAsia="de-DE"/>
        </w:rPr>
        <w:t xml:space="preserve"> </w:t>
      </w:r>
      <w:r w:rsidRPr="00F8367C">
        <w:rPr>
          <w:lang w:eastAsia="de-DE"/>
        </w:rPr>
        <w:t xml:space="preserve">AtoN authorities and service providers should refer to their local legislation for specific compliance requirements </w:t>
      </w:r>
      <w:r>
        <w:rPr>
          <w:lang w:eastAsia="de-DE"/>
        </w:rPr>
        <w:t>to guide their environmental management</w:t>
      </w:r>
      <w:r w:rsidRPr="00F8367C">
        <w:rPr>
          <w:lang w:eastAsia="de-DE"/>
        </w:rPr>
        <w:t>.</w:t>
      </w:r>
    </w:p>
    <w:p w:rsidR="002F2799" w:rsidRDefault="002F2799" w:rsidP="00E21581">
      <w:pPr>
        <w:pStyle w:val="ListBullet"/>
      </w:pPr>
      <w:r w:rsidRPr="00071BED">
        <w:t>Governments, intergovernmental and nongovernmental organizations, major groups, the private sector and civil society, individually or collectively, have a role in environmental governance. At the international level, multilateral environmental agreements have been increasingly playing an important role</w:t>
      </w:r>
      <w:r>
        <w:t xml:space="preserve"> and providing leadership in this field</w:t>
      </w:r>
      <w:r w:rsidRPr="00071BED">
        <w:t>. Regional organizations and bodies provide forums for policy development and implementation in regions.</w:t>
      </w:r>
      <w:r>
        <w:t xml:space="preserve"> AtoN authorities and service providers should look to these as a source of information, assistance and additional funding for environmental programs that could possibly be run parallel to their own activities.</w:t>
      </w:r>
    </w:p>
    <w:p w:rsidR="002F2799" w:rsidRPr="00F2223B" w:rsidRDefault="002F2799" w:rsidP="00F2223B">
      <w:pPr>
        <w:rPr>
          <w:lang w:val="en-GB" w:eastAsia="de-DE"/>
        </w:rPr>
      </w:pPr>
    </w:p>
    <w:p w:rsidR="002F2799" w:rsidRDefault="002F2799" w:rsidP="001F4BD7">
      <w:pPr>
        <w:pStyle w:val="Heading1"/>
        <w:numPr>
          <w:ilvl w:val="0"/>
          <w:numId w:val="12"/>
        </w:numPr>
        <w:tabs>
          <w:tab w:val="left" w:pos="567"/>
        </w:tabs>
        <w:ind w:left="0" w:firstLine="0"/>
      </w:pPr>
      <w:bookmarkStart w:id="10" w:name="_Toc322596500"/>
      <w:r>
        <w:lastRenderedPageBreak/>
        <w:t>Environmental Management</w:t>
      </w:r>
      <w:bookmarkEnd w:id="10"/>
    </w:p>
    <w:p w:rsidR="002F2799" w:rsidRPr="009457DD" w:rsidRDefault="002F2799" w:rsidP="000E1A31">
      <w:r w:rsidRPr="00733730">
        <w:t>Environmental Management could be classified as an attempt to control human impact on</w:t>
      </w:r>
      <w:r>
        <w:t>,</w:t>
      </w:r>
      <w:r w:rsidRPr="00733730">
        <w:t xml:space="preserve"> and interaction with the environment in order to preserve natural resources.</w:t>
      </w:r>
    </w:p>
    <w:p w:rsidR="002F2799" w:rsidRDefault="002F2799" w:rsidP="000E1A31">
      <w:pPr>
        <w:rPr>
          <w:lang w:val="en-GB"/>
        </w:rPr>
      </w:pPr>
      <w:r w:rsidRPr="00733730">
        <w:t xml:space="preserve">IN the broader sense, </w:t>
      </w:r>
      <w:r w:rsidRPr="009457DD">
        <w:rPr>
          <w:lang w:val="en-GB"/>
        </w:rPr>
        <w:t>environmental management consists of a series of different, but inter-related systems that when combined, allow effective management of these environmental interactions.</w:t>
      </w:r>
    </w:p>
    <w:p w:rsidR="002F2799" w:rsidRPr="009457DD" w:rsidRDefault="002F2799" w:rsidP="000E1A31">
      <w:proofErr w:type="gramStart"/>
      <w:r w:rsidRPr="00733730">
        <w:rPr>
          <w:highlight w:val="yellow"/>
          <w:lang w:val="en-GB"/>
        </w:rPr>
        <w:t>Needs additional input regarding the importance of environmental management.</w:t>
      </w:r>
      <w:proofErr w:type="gramEnd"/>
    </w:p>
    <w:p w:rsidR="002F2799" w:rsidRDefault="002F2799">
      <w:pPr>
        <w:pStyle w:val="BodyText"/>
      </w:pPr>
    </w:p>
    <w:p w:rsidR="002F2799" w:rsidRDefault="002F2799" w:rsidP="00C13BA0">
      <w:pPr>
        <w:pStyle w:val="Heading2"/>
        <w:numPr>
          <w:ilvl w:val="1"/>
          <w:numId w:val="12"/>
        </w:numPr>
        <w:ind w:left="0" w:firstLine="0"/>
      </w:pPr>
      <w:bookmarkStart w:id="11" w:name="_Toc322596501"/>
      <w:r>
        <w:t>The Commercial Aspects of Environmental Management</w:t>
      </w:r>
      <w:bookmarkEnd w:id="11"/>
    </w:p>
    <w:p w:rsidR="002F2799" w:rsidRDefault="002F2799" w:rsidP="00F873BE">
      <w:pPr>
        <w:pStyle w:val="BodyText"/>
        <w:rPr>
          <w:highlight w:val="yellow"/>
        </w:rPr>
      </w:pPr>
      <w:r>
        <w:rPr>
          <w:highlight w:val="yellow"/>
        </w:rPr>
        <w:t xml:space="preserve">This needs additional review, it is important to outline the commercial benefits of good environmental management. </w:t>
      </w:r>
    </w:p>
    <w:p w:rsidR="002F2799" w:rsidRDefault="00E15526" w:rsidP="00F873BE">
      <w:pPr>
        <w:pStyle w:val="BodyText"/>
        <w:rPr>
          <w:ins w:id="12" w:author="Kalina Tchikova" w:date="2012-04-19T12:10:00Z"/>
        </w:rPr>
      </w:pPr>
      <w:r w:rsidRPr="00E15526">
        <w:rPr>
          <w:highlight w:val="cyan"/>
          <w:rPrChange w:id="13" w:author="Kalina Tchikova" w:date="2012-04-19T12:08:00Z">
            <w:rPr/>
          </w:rPrChange>
        </w:rPr>
        <w:t>There is a false impression that increase the environmental "friendliness" will always increase the cost of doing AtoN work or proving AtoN services.  In fact, the result can be just the opposite. Methodologies, engineering solutions and procedures that reduce the impact on the environment can actually reduce AtoN costs.</w:t>
      </w:r>
      <w:r w:rsidR="002F2799">
        <w:t xml:space="preserve">  </w:t>
      </w:r>
    </w:p>
    <w:p w:rsidR="002F2799" w:rsidRPr="002F2799" w:rsidRDefault="002F2799" w:rsidP="00F873BE">
      <w:pPr>
        <w:pStyle w:val="BodyText"/>
        <w:numPr>
          <w:ins w:id="14" w:author="Kalina Tchikova" w:date="2012-04-19T12:10:00Z"/>
        </w:numPr>
        <w:rPr>
          <w:color w:val="FF0000"/>
          <w:rPrChange w:id="15" w:author="Unknown">
            <w:rPr/>
          </w:rPrChange>
        </w:rPr>
      </w:pPr>
      <w:ins w:id="16" w:author="Kalina Tchikova" w:date="2012-04-19T12:10:00Z">
        <w:r>
          <w:rPr>
            <w:color w:val="FF0000"/>
          </w:rPr>
          <w:t>Even being more expensive</w:t>
        </w:r>
      </w:ins>
      <w:ins w:id="17" w:author="Kalina Tchikova" w:date="2012-04-19T12:51:00Z">
        <w:r>
          <w:rPr>
            <w:color w:val="FF0000"/>
          </w:rPr>
          <w:t xml:space="preserve"> at </w:t>
        </w:r>
        <w:proofErr w:type="gramStart"/>
        <w:r>
          <w:rPr>
            <w:color w:val="FF0000"/>
          </w:rPr>
          <w:t xml:space="preserve">first </w:t>
        </w:r>
      </w:ins>
      <w:ins w:id="18" w:author="Kalina Tchikova" w:date="2012-04-19T12:12:00Z">
        <w:r>
          <w:rPr>
            <w:color w:val="FF0000"/>
          </w:rPr>
          <w:t>,</w:t>
        </w:r>
      </w:ins>
      <w:proofErr w:type="gramEnd"/>
      <w:ins w:id="19" w:author="Kalina Tchikova" w:date="2012-04-19T12:10:00Z">
        <w:r>
          <w:rPr>
            <w:color w:val="FF0000"/>
          </w:rPr>
          <w:t xml:space="preserve"> provid</w:t>
        </w:r>
      </w:ins>
      <w:ins w:id="20" w:author="Kalina Tchikova" w:date="2012-04-19T12:11:00Z">
        <w:r>
          <w:rPr>
            <w:color w:val="FF0000"/>
          </w:rPr>
          <w:t>ing</w:t>
        </w:r>
      </w:ins>
      <w:ins w:id="21" w:author="Kalina Tchikova" w:date="2012-04-19T12:10:00Z">
        <w:r>
          <w:rPr>
            <w:color w:val="FF0000"/>
          </w:rPr>
          <w:t xml:space="preserve"> nature friendly AtoN</w:t>
        </w:r>
      </w:ins>
      <w:ins w:id="22" w:author="Kalina Tchikova" w:date="2012-04-19T12:11:00Z">
        <w:r>
          <w:rPr>
            <w:color w:val="FF0000"/>
          </w:rPr>
          <w:t xml:space="preserve"> is a </w:t>
        </w:r>
      </w:ins>
      <w:ins w:id="23" w:author="Kalina Tchikova" w:date="2012-04-19T12:12:00Z">
        <w:r>
          <w:rPr>
            <w:color w:val="FF0000"/>
          </w:rPr>
          <w:t xml:space="preserve">significant </w:t>
        </w:r>
        <w:proofErr w:type="spellStart"/>
        <w:r>
          <w:rPr>
            <w:color w:val="FF0000"/>
          </w:rPr>
          <w:t>investemnt</w:t>
        </w:r>
        <w:proofErr w:type="spellEnd"/>
        <w:r>
          <w:rPr>
            <w:color w:val="FF0000"/>
          </w:rPr>
          <w:t xml:space="preserve"> in a long run.</w:t>
        </w:r>
      </w:ins>
      <w:ins w:id="24" w:author="Kalina Tchikova" w:date="2012-04-19T12:40:00Z">
        <w:r>
          <w:rPr>
            <w:color w:val="FF0000"/>
          </w:rPr>
          <w:t xml:space="preserve"> …</w:t>
        </w:r>
      </w:ins>
    </w:p>
    <w:p w:rsidR="002F2799" w:rsidRDefault="002F2799">
      <w:pPr>
        <w:pStyle w:val="BodyText"/>
      </w:pPr>
      <w:r>
        <w:t xml:space="preserve">The monetary and non-monetary costs of </w:t>
      </w:r>
      <w:r>
        <w:rPr>
          <w:u w:val="single"/>
        </w:rPr>
        <w:t>not</w:t>
      </w:r>
      <w:r>
        <w:t xml:space="preserve"> pursuing an environmentally responsible approach can be much higher for an organization.  These can range from bad publicity, financial liability and increasingly, to actual criminal prosecution. </w:t>
      </w:r>
    </w:p>
    <w:p w:rsidR="002F2799" w:rsidRDefault="002F2799">
      <w:pPr>
        <w:pStyle w:val="BodyText"/>
      </w:pPr>
      <w:r>
        <w:t>General understanding and awareness of these issues has increased dramatically in the recent past, and as a result there is now a strong emphasis on responsible environmental stewardship, especially in marine areas. Local and global communities now have the relevant information at hand to be able to monitor the actions and impacts of authorities or service providers, putting the pressure on those entities to ensure they take their responsibilities seriously.</w:t>
      </w:r>
    </w:p>
    <w:p w:rsidR="002F2799" w:rsidRDefault="002F2799">
      <w:pPr>
        <w:pStyle w:val="BodyText"/>
      </w:pPr>
      <w:r>
        <w:t>Development of better waste management strategies can also increase in better use of resources, less wasteful practices, a focus on more renewable energy sources; all of which will eventually result in reduced costs. The upfront cost of implementing these systems is of course a consideration however the long term benefits must always be investigated.</w:t>
      </w:r>
    </w:p>
    <w:p w:rsidR="002F2799" w:rsidRDefault="002F2799">
      <w:pPr>
        <w:pStyle w:val="BodyText"/>
      </w:pPr>
      <w:r>
        <w:t>The response to environmental degradation or contaminated site is a lengthy and expensive process. Environmental incidents now attract a much wider audience and as a result attract more attention from authorities or bodies tasked to deal with the response. The cost of responding to incidents and remediating the impacts are often far more than the cost of implementing systems to mitigate the risks of those accidents happening in the first place.</w:t>
      </w:r>
    </w:p>
    <w:p w:rsidR="002F2799" w:rsidRDefault="002F2799" w:rsidP="00C13BA0">
      <w:pPr>
        <w:pStyle w:val="Heading2"/>
        <w:numPr>
          <w:ilvl w:val="1"/>
          <w:numId w:val="12"/>
        </w:numPr>
        <w:ind w:left="0" w:firstLine="0"/>
      </w:pPr>
      <w:bookmarkStart w:id="25" w:name="_Toc322596502"/>
      <w:r>
        <w:t>Best practice vs. leading practice principles</w:t>
      </w:r>
      <w:bookmarkEnd w:id="25"/>
    </w:p>
    <w:p w:rsidR="002F2799" w:rsidRDefault="002F2799">
      <w:r w:rsidRPr="00733730">
        <w:rPr>
          <w:highlight w:val="yellow"/>
          <w:lang w:val="en-GB"/>
        </w:rPr>
        <w:t>Reference should be made to this concept.</w:t>
      </w:r>
    </w:p>
    <w:p w:rsidR="002F2799" w:rsidRDefault="002F2799" w:rsidP="00790A7D">
      <w:pPr>
        <w:pStyle w:val="Heading2"/>
        <w:numPr>
          <w:ilvl w:val="1"/>
          <w:numId w:val="12"/>
        </w:numPr>
        <w:ind w:left="0" w:firstLine="0"/>
      </w:pPr>
      <w:bookmarkStart w:id="26" w:name="_Toc322596503"/>
      <w:r>
        <w:lastRenderedPageBreak/>
        <w:t>Environmental Management Policies</w:t>
      </w:r>
      <w:bookmarkEnd w:id="26"/>
    </w:p>
    <w:p w:rsidR="002F2799" w:rsidRPr="00F8367C" w:rsidRDefault="002F2799" w:rsidP="005830E3">
      <w:pPr>
        <w:pStyle w:val="BodyText"/>
      </w:pPr>
      <w:r>
        <w:t>Environmental management p</w:t>
      </w:r>
      <w:r w:rsidRPr="00F8367C">
        <w:t>olic</w:t>
      </w:r>
      <w:r>
        <w:t>ies</w:t>
      </w:r>
      <w:r w:rsidRPr="00F8367C">
        <w:t xml:space="preserve"> </w:t>
      </w:r>
      <w:r>
        <w:t>are</w:t>
      </w:r>
      <w:r w:rsidRPr="00F8367C">
        <w:t xml:space="preserve"> top level document</w:t>
      </w:r>
      <w:r>
        <w:t>s</w:t>
      </w:r>
      <w:r w:rsidRPr="00F8367C">
        <w:t xml:space="preserve"> that </w:t>
      </w:r>
      <w:r w:rsidR="00E15526" w:rsidRPr="00E15526">
        <w:rPr>
          <w:color w:val="FF0000"/>
          <w:rPrChange w:id="27" w:author="Kalina Tchikova" w:date="2012-04-19T12:16:00Z">
            <w:rPr/>
          </w:rPrChange>
        </w:rPr>
        <w:t>outline</w:t>
      </w:r>
      <w:del w:id="28" w:author="Kalina Tchikova" w:date="2012-04-19T12:15:00Z">
        <w:r w:rsidR="00E15526" w:rsidRPr="00E15526">
          <w:rPr>
            <w:color w:val="FF0000"/>
            <w:rPrChange w:id="29" w:author="Kalina Tchikova" w:date="2012-04-19T12:16:00Z">
              <w:rPr/>
            </w:rPrChange>
          </w:rPr>
          <w:delText>s</w:delText>
        </w:r>
      </w:del>
      <w:r w:rsidRPr="00F8367C">
        <w:t xml:space="preserve"> the general direction, focus and goals of an organization’s approach to</w:t>
      </w:r>
      <w:r>
        <w:t xml:space="preserve"> their interaction with the environment</w:t>
      </w:r>
      <w:r w:rsidRPr="00F8367C">
        <w:t>.</w:t>
      </w:r>
      <w:r>
        <w:t xml:space="preserve"> Due to increasing complexity and understanding of environmental issues, policies may be related to specific issues, such as sustainability, waste management, habitat protection etc. The type and direction of the policies should be dictated by the organization.</w:t>
      </w:r>
    </w:p>
    <w:p w:rsidR="002F2799" w:rsidRPr="00F8367C" w:rsidRDefault="002F2799" w:rsidP="005830E3">
      <w:pPr>
        <w:pStyle w:val="BodyText"/>
      </w:pPr>
      <w:r>
        <w:t>Policies should create the basis</w:t>
      </w:r>
      <w:r w:rsidRPr="00F8367C">
        <w:t xml:space="preserve"> for </w:t>
      </w:r>
      <w:r>
        <w:t xml:space="preserve">further development </w:t>
      </w:r>
      <w:r w:rsidRPr="00F8367C">
        <w:t xml:space="preserve">of </w:t>
      </w:r>
      <w:r>
        <w:t xml:space="preserve">environmental management plans, systems and any other </w:t>
      </w:r>
      <w:r w:rsidRPr="00F8367C">
        <w:t>documentation that is required</w:t>
      </w:r>
      <w:r>
        <w:t xml:space="preserve"> to guide this aspect of an organizations </w:t>
      </w:r>
      <w:proofErr w:type="spellStart"/>
      <w:r w:rsidR="00E15526" w:rsidRPr="00E15526">
        <w:rPr>
          <w:color w:val="FF0000"/>
          <w:rPrChange w:id="30" w:author="Kalina Tchikova" w:date="2012-04-19T12:16:00Z">
            <w:rPr/>
          </w:rPrChange>
        </w:rPr>
        <w:t>activitit</w:t>
      </w:r>
      <w:ins w:id="31" w:author="Kalina Tchikova" w:date="2012-04-19T12:16:00Z">
        <w:r w:rsidR="00E15526" w:rsidRPr="00E15526">
          <w:rPr>
            <w:color w:val="FF0000"/>
            <w:rPrChange w:id="32" w:author="Kalina Tchikova" w:date="2012-04-19T12:16:00Z">
              <w:rPr/>
            </w:rPrChange>
          </w:rPr>
          <w:t>i</w:t>
        </w:r>
      </w:ins>
      <w:r w:rsidR="00E15526" w:rsidRPr="00E15526">
        <w:rPr>
          <w:color w:val="FF0000"/>
          <w:rPrChange w:id="33" w:author="Kalina Tchikova" w:date="2012-04-19T12:16:00Z">
            <w:rPr/>
          </w:rPrChange>
        </w:rPr>
        <w:t>es</w:t>
      </w:r>
      <w:proofErr w:type="spellEnd"/>
      <w:r w:rsidRPr="00F8367C">
        <w:t>,</w:t>
      </w:r>
      <w:r>
        <w:t xml:space="preserve"> whether it </w:t>
      </w:r>
      <w:ins w:id="34" w:author="Kalina Tchikova" w:date="2012-04-19T12:17:00Z">
        <w:r>
          <w:t xml:space="preserve">would </w:t>
        </w:r>
      </w:ins>
      <w:r>
        <w:t xml:space="preserve">be related to </w:t>
      </w:r>
      <w:r w:rsidRPr="00F8367C">
        <w:t>maintenance, a project, specific circumstances, or operations as a whole.</w:t>
      </w:r>
    </w:p>
    <w:p w:rsidR="002F2799" w:rsidRDefault="002F2799" w:rsidP="005830E3">
      <w:pPr>
        <w:pStyle w:val="BodyText"/>
      </w:pPr>
      <w:r w:rsidRPr="00F8367C">
        <w:t xml:space="preserve">Relevant legislation, laws, standards or codes practice </w:t>
      </w:r>
      <w:r>
        <w:t>must</w:t>
      </w:r>
      <w:r w:rsidRPr="00F8367C">
        <w:t xml:space="preserve"> be considered by the organization when developing or review</w:t>
      </w:r>
      <w:r>
        <w:t>ing policies</w:t>
      </w:r>
      <w:r w:rsidRPr="00F8367C">
        <w:t>, to ensure compliance.</w:t>
      </w:r>
    </w:p>
    <w:p w:rsidR="002F2799" w:rsidRDefault="002F2799" w:rsidP="005830E3">
      <w:pPr>
        <w:rPr>
          <w:lang w:val="en-GB"/>
        </w:rPr>
      </w:pPr>
      <w:r>
        <w:t xml:space="preserve">Environmental policies should be communicated to all employees, managers, and stakeholders.  All personnel should understand their role in supporting these policies, and should receive proper training in this regard.  </w:t>
      </w:r>
    </w:p>
    <w:p w:rsidR="002F2799" w:rsidRDefault="002F2799" w:rsidP="00F873BE"/>
    <w:p w:rsidR="002F2799" w:rsidRDefault="002F2799" w:rsidP="004713C9">
      <w:pPr>
        <w:pStyle w:val="Heading2"/>
        <w:numPr>
          <w:ilvl w:val="1"/>
          <w:numId w:val="12"/>
        </w:numPr>
        <w:ind w:left="0" w:firstLine="0"/>
      </w:pPr>
      <w:bookmarkStart w:id="35" w:name="_Toc322596504"/>
      <w:r>
        <w:t>The Risk Assessment Process</w:t>
      </w:r>
      <w:bookmarkEnd w:id="35"/>
    </w:p>
    <w:p w:rsidR="002F2799" w:rsidRDefault="002F2799">
      <w:pPr>
        <w:pStyle w:val="BodyText"/>
        <w:rPr>
          <w:lang w:val="en-GB"/>
        </w:rPr>
      </w:pPr>
      <w:r>
        <w:rPr>
          <w:highlight w:val="yellow"/>
        </w:rPr>
        <w:t>Needs substantial content as this is important concept.</w:t>
      </w:r>
    </w:p>
    <w:p w:rsidR="002F2799" w:rsidRDefault="002F2799" w:rsidP="00237DB1">
      <w:pPr>
        <w:pStyle w:val="Heading2"/>
        <w:numPr>
          <w:ilvl w:val="1"/>
          <w:numId w:val="12"/>
        </w:numPr>
        <w:ind w:left="0" w:firstLine="0"/>
      </w:pPr>
      <w:r>
        <w:t xml:space="preserve"> </w:t>
      </w:r>
      <w:bookmarkStart w:id="36" w:name="_Toc322596505"/>
      <w:r>
        <w:t xml:space="preserve">Environmental Management </w:t>
      </w:r>
      <w:del w:id="37" w:author="Kalina Tchikova" w:date="2012-04-19T12:18:00Z">
        <w:r w:rsidDel="00025079">
          <w:delText xml:space="preserve"> </w:delText>
        </w:r>
      </w:del>
      <w:r>
        <w:t>Systems and Plans</w:t>
      </w:r>
      <w:bookmarkEnd w:id="36"/>
    </w:p>
    <w:p w:rsidR="002F2799" w:rsidRDefault="002F2799" w:rsidP="00450048">
      <w:pPr>
        <w:pStyle w:val="BodyText"/>
      </w:pPr>
      <w:proofErr w:type="gramStart"/>
      <w:r w:rsidRPr="00733730">
        <w:rPr>
          <w:highlight w:val="yellow"/>
        </w:rPr>
        <w:t>Needs additional review.</w:t>
      </w:r>
      <w:proofErr w:type="gramEnd"/>
    </w:p>
    <w:p w:rsidR="002F2799" w:rsidRDefault="002F2799" w:rsidP="00450048">
      <w:pPr>
        <w:pStyle w:val="BodyText"/>
      </w:pPr>
      <w:r>
        <w:t>An effective way of creating and controlling the environmental ethos within an organization is through development of an Environmental Management Plan (EMP) or Environmental Management System (EMS). Generally, an EMP/EMS would provide a specific outline on management and the processes involved, and in some cases, an outline of the monitoring of the impact and effect of an organization’s interactions with the environment.</w:t>
      </w:r>
    </w:p>
    <w:p w:rsidR="002F2799" w:rsidRDefault="002F2799" w:rsidP="00450048">
      <w:pPr>
        <w:pStyle w:val="BodyText"/>
      </w:pPr>
      <w:r>
        <w:t>This type of documentation and control must be compliant to the relevant legislation and must be relevant to an organization’s level of environmental maturity,</w:t>
      </w:r>
      <w:ins w:id="38" w:author="Kalina Tchikova" w:date="2012-04-19T12:20:00Z">
        <w:r>
          <w:t xml:space="preserve"> </w:t>
        </w:r>
      </w:ins>
      <w:del w:id="39" w:author="Kalina Tchikova" w:date="2012-04-19T12:19:00Z">
        <w:r w:rsidDel="00025079">
          <w:delText xml:space="preserve">  </w:delText>
        </w:r>
      </w:del>
      <w:r>
        <w:t>however in general an EMP/EMS should include components such as;</w:t>
      </w:r>
    </w:p>
    <w:p w:rsidR="002F2799" w:rsidRDefault="002F2799">
      <w:pPr>
        <w:pStyle w:val="BodyText"/>
        <w:numPr>
          <w:ilvl w:val="0"/>
          <w:numId w:val="84"/>
        </w:numPr>
        <w:rPr>
          <w:highlight w:val="yellow"/>
        </w:rPr>
      </w:pPr>
      <w:r w:rsidRPr="00733730">
        <w:rPr>
          <w:highlight w:val="yellow"/>
        </w:rPr>
        <w:t>Components to be added.</w:t>
      </w:r>
    </w:p>
    <w:p w:rsidR="002F2799" w:rsidRDefault="002F2799" w:rsidP="00450048">
      <w:pPr>
        <w:shd w:val="clear" w:color="auto" w:fill="FFFFFF"/>
        <w:spacing w:after="240" w:line="312" w:lineRule="atLeast"/>
        <w:ind w:right="360"/>
        <w:rPr>
          <w:color w:val="000000"/>
        </w:rPr>
      </w:pPr>
      <w:r w:rsidRPr="00071BED">
        <w:rPr>
          <w:color w:val="000000"/>
        </w:rPr>
        <w:t xml:space="preserve">Detailed information on how to implement an organization-wide environmental management system is available through the International Organization for Standardization (ISO), in their ISO 14000 family of standards.  ISO 14001:2004 gives the </w:t>
      </w:r>
      <w:r w:rsidRPr="00071BED">
        <w:rPr>
          <w:rStyle w:val="Strong"/>
          <w:b w:val="0"/>
          <w:color w:val="000000"/>
        </w:rPr>
        <w:t>generic requirements</w:t>
      </w:r>
      <w:r w:rsidRPr="00071BED">
        <w:rPr>
          <w:color w:val="000000"/>
        </w:rPr>
        <w:t xml:space="preserve"> for an environmental management system.</w:t>
      </w:r>
    </w:p>
    <w:p w:rsidR="002F2799" w:rsidRPr="00071BED" w:rsidRDefault="002F2799" w:rsidP="00450048">
      <w:pPr>
        <w:shd w:val="clear" w:color="auto" w:fill="FFFFFF"/>
        <w:spacing w:after="240" w:line="312" w:lineRule="atLeast"/>
        <w:ind w:right="360"/>
        <w:rPr>
          <w:color w:val="000000"/>
        </w:rPr>
      </w:pPr>
      <w:r>
        <w:rPr>
          <w:rStyle w:val="Strong"/>
          <w:b w:val="0"/>
          <w:color w:val="000000"/>
        </w:rPr>
        <w:t>C</w:t>
      </w:r>
      <w:r w:rsidRPr="00071BED">
        <w:rPr>
          <w:rStyle w:val="Strong"/>
          <w:b w:val="0"/>
          <w:color w:val="000000"/>
        </w:rPr>
        <w:t>ommitment to compliance</w:t>
      </w:r>
      <w:r w:rsidRPr="00071BED">
        <w:rPr>
          <w:color w:val="000000"/>
        </w:rPr>
        <w:t xml:space="preserve"> with applicable environmental legislation and regulations is required, along with a commitment to </w:t>
      </w:r>
      <w:r w:rsidRPr="00071BED">
        <w:rPr>
          <w:rStyle w:val="Strong"/>
          <w:b w:val="0"/>
          <w:color w:val="000000"/>
        </w:rPr>
        <w:t>continual improvement</w:t>
      </w:r>
      <w:r w:rsidRPr="00071BED">
        <w:rPr>
          <w:color w:val="000000"/>
        </w:rPr>
        <w:t xml:space="preserve"> – for which the </w:t>
      </w:r>
      <w:r>
        <w:rPr>
          <w:color w:val="000000"/>
        </w:rPr>
        <w:t>EMP/</w:t>
      </w:r>
      <w:r w:rsidRPr="00071BED">
        <w:rPr>
          <w:color w:val="000000"/>
        </w:rPr>
        <w:t>EMS provides the framework.</w:t>
      </w:r>
    </w:p>
    <w:p w:rsidR="002F2799" w:rsidRDefault="002F2799" w:rsidP="00C13BA0">
      <w:pPr>
        <w:pStyle w:val="Heading3"/>
        <w:numPr>
          <w:ilvl w:val="2"/>
          <w:numId w:val="12"/>
        </w:numPr>
        <w:ind w:left="0" w:firstLine="0"/>
      </w:pPr>
      <w:r>
        <w:lastRenderedPageBreak/>
        <w:t>Waste Management</w:t>
      </w:r>
    </w:p>
    <w:p w:rsidR="002F2799" w:rsidRDefault="002F2799" w:rsidP="00C13BA0">
      <w:pPr>
        <w:rPr>
          <w:highlight w:val="yellow"/>
          <w:lang w:val="en-GB"/>
        </w:rPr>
      </w:pPr>
      <w:proofErr w:type="gramStart"/>
      <w:r>
        <w:rPr>
          <w:highlight w:val="yellow"/>
          <w:lang w:val="en-GB"/>
        </w:rPr>
        <w:t>In reference to the bullet points in 4.5.</w:t>
      </w:r>
      <w:proofErr w:type="gramEnd"/>
    </w:p>
    <w:p w:rsidR="002F2799" w:rsidRPr="00C13BA0" w:rsidRDefault="002F2799" w:rsidP="00C13BA0">
      <w:pPr>
        <w:rPr>
          <w:lang w:val="en-GB"/>
        </w:rPr>
      </w:pPr>
      <w:r>
        <w:rPr>
          <w:highlight w:val="yellow"/>
          <w:lang w:val="en-GB"/>
        </w:rPr>
        <w:t>Should also make some reference</w:t>
      </w:r>
      <w:r w:rsidRPr="00C13BA0">
        <w:rPr>
          <w:highlight w:val="yellow"/>
          <w:lang w:val="en-GB"/>
        </w:rPr>
        <w:t xml:space="preserve"> to ATON specific waste management issues</w:t>
      </w:r>
    </w:p>
    <w:p w:rsidR="002F2799" w:rsidRDefault="002F2799" w:rsidP="00C13BA0">
      <w:pPr>
        <w:pStyle w:val="Heading3"/>
        <w:numPr>
          <w:ilvl w:val="2"/>
          <w:numId w:val="12"/>
        </w:numPr>
        <w:ind w:left="0" w:firstLine="0"/>
      </w:pPr>
      <w:r>
        <w:t>Hazardous Substances</w:t>
      </w:r>
    </w:p>
    <w:p w:rsidR="002F2799" w:rsidRDefault="002F2799" w:rsidP="00450048">
      <w:pPr>
        <w:rPr>
          <w:highlight w:val="yellow"/>
          <w:lang w:val="en-GB"/>
        </w:rPr>
      </w:pPr>
      <w:proofErr w:type="gramStart"/>
      <w:r>
        <w:rPr>
          <w:highlight w:val="yellow"/>
          <w:lang w:val="en-GB"/>
        </w:rPr>
        <w:t>In reference to the bullet points in 4.5.</w:t>
      </w:r>
      <w:proofErr w:type="gramEnd"/>
    </w:p>
    <w:p w:rsidR="002F2799" w:rsidRPr="00C13BA0" w:rsidRDefault="002F2799" w:rsidP="00450048">
      <w:pPr>
        <w:rPr>
          <w:lang w:val="en-GB"/>
        </w:rPr>
      </w:pPr>
      <w:r>
        <w:rPr>
          <w:highlight w:val="yellow"/>
          <w:lang w:val="en-GB"/>
        </w:rPr>
        <w:t>Should also make some reference</w:t>
      </w:r>
      <w:r w:rsidRPr="00C13BA0">
        <w:rPr>
          <w:highlight w:val="yellow"/>
          <w:lang w:val="en-GB"/>
        </w:rPr>
        <w:t xml:space="preserve"> to ATON specific issues</w:t>
      </w:r>
    </w:p>
    <w:p w:rsidR="002F2799" w:rsidRDefault="002F2799" w:rsidP="00C13BA0">
      <w:pPr>
        <w:pStyle w:val="Heading3"/>
        <w:numPr>
          <w:ilvl w:val="2"/>
          <w:numId w:val="12"/>
        </w:numPr>
        <w:ind w:left="0" w:firstLine="0"/>
      </w:pPr>
      <w:r>
        <w:t>Incident Reporting &amp; Response</w:t>
      </w:r>
    </w:p>
    <w:p w:rsidR="002F2799" w:rsidRDefault="002F2799" w:rsidP="00450048">
      <w:pPr>
        <w:rPr>
          <w:highlight w:val="yellow"/>
          <w:lang w:val="en-GB"/>
        </w:rPr>
      </w:pPr>
      <w:proofErr w:type="gramStart"/>
      <w:r>
        <w:rPr>
          <w:highlight w:val="yellow"/>
          <w:lang w:val="en-GB"/>
        </w:rPr>
        <w:t>In reference to the bullet points in 4.5.</w:t>
      </w:r>
      <w:proofErr w:type="gramEnd"/>
    </w:p>
    <w:p w:rsidR="002F2799" w:rsidRPr="00C13BA0" w:rsidRDefault="002F2799" w:rsidP="00450048">
      <w:pPr>
        <w:rPr>
          <w:lang w:val="en-GB"/>
        </w:rPr>
      </w:pPr>
      <w:r>
        <w:rPr>
          <w:highlight w:val="yellow"/>
          <w:lang w:val="en-GB"/>
        </w:rPr>
        <w:t>Should also make some reference</w:t>
      </w:r>
      <w:r w:rsidRPr="00C13BA0">
        <w:rPr>
          <w:highlight w:val="yellow"/>
          <w:lang w:val="en-GB"/>
        </w:rPr>
        <w:t xml:space="preserve"> to ATON specific issues</w:t>
      </w:r>
    </w:p>
    <w:p w:rsidR="002F2799" w:rsidRDefault="002F2799" w:rsidP="00450048">
      <w:pPr>
        <w:pStyle w:val="Heading3"/>
        <w:numPr>
          <w:ilvl w:val="2"/>
          <w:numId w:val="12"/>
        </w:numPr>
        <w:ind w:left="0" w:firstLine="0"/>
      </w:pPr>
      <w:r>
        <w:t>Sustainable Energy Use</w:t>
      </w:r>
    </w:p>
    <w:p w:rsidR="002F2799" w:rsidRDefault="002F2799" w:rsidP="00450048">
      <w:pPr>
        <w:rPr>
          <w:highlight w:val="yellow"/>
          <w:lang w:val="en-GB"/>
        </w:rPr>
      </w:pPr>
      <w:proofErr w:type="gramStart"/>
      <w:r>
        <w:rPr>
          <w:highlight w:val="yellow"/>
          <w:lang w:val="en-GB"/>
        </w:rPr>
        <w:t>In reference to the bullet points in 4.5.</w:t>
      </w:r>
      <w:proofErr w:type="gramEnd"/>
    </w:p>
    <w:p w:rsidR="002F2799" w:rsidRDefault="002F2799" w:rsidP="00450048">
      <w:pPr>
        <w:rPr>
          <w:lang w:val="en-GB"/>
        </w:rPr>
      </w:pPr>
      <w:r>
        <w:rPr>
          <w:highlight w:val="yellow"/>
          <w:lang w:val="en-GB"/>
        </w:rPr>
        <w:t>Should also make some reference</w:t>
      </w:r>
      <w:r w:rsidRPr="00C13BA0">
        <w:rPr>
          <w:highlight w:val="yellow"/>
          <w:lang w:val="en-GB"/>
        </w:rPr>
        <w:t xml:space="preserve"> to ATON specific issues</w:t>
      </w:r>
    </w:p>
    <w:p w:rsidR="002F2799" w:rsidRDefault="002F2799" w:rsidP="00450048">
      <w:pPr>
        <w:pStyle w:val="Heading3"/>
        <w:numPr>
          <w:ilvl w:val="2"/>
          <w:numId w:val="12"/>
        </w:numPr>
        <w:ind w:left="0" w:firstLine="0"/>
      </w:pPr>
      <w:r>
        <w:t>Protection of Flora and Fauna</w:t>
      </w:r>
    </w:p>
    <w:p w:rsidR="002F2799" w:rsidRDefault="002F2799" w:rsidP="00450048">
      <w:pPr>
        <w:rPr>
          <w:highlight w:val="yellow"/>
          <w:lang w:val="en-GB"/>
        </w:rPr>
      </w:pPr>
      <w:proofErr w:type="gramStart"/>
      <w:r>
        <w:rPr>
          <w:highlight w:val="yellow"/>
          <w:lang w:val="en-GB"/>
        </w:rPr>
        <w:t>In reference to the bullet points in 4.5.</w:t>
      </w:r>
      <w:proofErr w:type="gramEnd"/>
    </w:p>
    <w:p w:rsidR="002F2799" w:rsidRDefault="002F2799" w:rsidP="00450048">
      <w:pPr>
        <w:rPr>
          <w:lang w:val="en-GB"/>
        </w:rPr>
      </w:pPr>
      <w:r>
        <w:rPr>
          <w:highlight w:val="yellow"/>
          <w:lang w:val="en-GB"/>
        </w:rPr>
        <w:t>Should also make some reference</w:t>
      </w:r>
      <w:r w:rsidRPr="00C13BA0">
        <w:rPr>
          <w:highlight w:val="yellow"/>
          <w:lang w:val="en-GB"/>
        </w:rPr>
        <w:t xml:space="preserve"> to ATON specific issues</w:t>
      </w:r>
    </w:p>
    <w:p w:rsidR="002F2799" w:rsidRPr="00C13BA0" w:rsidRDefault="002F2799" w:rsidP="00450048">
      <w:pPr>
        <w:rPr>
          <w:lang w:val="en-GB"/>
        </w:rPr>
      </w:pPr>
    </w:p>
    <w:p w:rsidR="00366A44" w:rsidRDefault="00366A44" w:rsidP="00366A44">
      <w:pPr>
        <w:pStyle w:val="Heading3"/>
        <w:numPr>
          <w:ilvl w:val="2"/>
          <w:numId w:val="12"/>
        </w:numPr>
        <w:ind w:left="0" w:firstLine="0"/>
        <w:rPr>
          <w:ins w:id="40" w:author="Adam" w:date="2012-04-19T12:33:00Z"/>
        </w:rPr>
      </w:pPr>
      <w:ins w:id="41" w:author="Adam" w:date="2012-04-19T12:33:00Z">
        <w:r>
          <w:t>Traditional and Cultural Heritage</w:t>
        </w:r>
      </w:ins>
    </w:p>
    <w:p w:rsidR="002F2799" w:rsidRPr="004713C9" w:rsidRDefault="00366A44" w:rsidP="00366A44">
      <w:pPr>
        <w:rPr>
          <w:lang w:val="en-GB"/>
        </w:rPr>
        <w:pPrChange w:id="42" w:author="Adam" w:date="2012-04-19T12:34:00Z">
          <w:pPr>
            <w:ind w:left="720"/>
          </w:pPr>
        </w:pPrChange>
      </w:pPr>
      <w:proofErr w:type="gramStart"/>
      <w:ins w:id="43" w:author="Adam" w:date="2012-04-19T12:35:00Z">
        <w:r>
          <w:rPr>
            <w:lang w:val="en-GB"/>
          </w:rPr>
          <w:t>Needs to be filled out.</w:t>
        </w:r>
        <w:proofErr w:type="gramEnd"/>
        <w:r>
          <w:rPr>
            <w:lang w:val="en-GB"/>
          </w:rPr>
          <w:t xml:space="preserve"> </w:t>
        </w:r>
      </w:ins>
      <w:ins w:id="44" w:author="Adam" w:date="2012-04-19T12:34:00Z">
        <w:r>
          <w:rPr>
            <w:lang w:val="en-GB"/>
          </w:rPr>
          <w:t>Not relevant for some regions, but will be important to include it here for benefit of some regions where there are interactions with tra</w:t>
        </w:r>
      </w:ins>
      <w:ins w:id="45" w:author="Adam" w:date="2012-04-19T12:35:00Z">
        <w:r>
          <w:rPr>
            <w:lang w:val="en-GB"/>
          </w:rPr>
          <w:t>ditional / cultural communities.</w:t>
        </w:r>
      </w:ins>
    </w:p>
    <w:p w:rsidR="002F2799" w:rsidRDefault="002F2799" w:rsidP="00790A7D">
      <w:pPr>
        <w:pStyle w:val="Heading2"/>
        <w:numPr>
          <w:ilvl w:val="1"/>
          <w:numId w:val="12"/>
        </w:numPr>
        <w:ind w:left="0" w:firstLine="0"/>
      </w:pPr>
      <w:bookmarkStart w:id="46" w:name="_Toc322596506"/>
      <w:proofErr w:type="gramStart"/>
      <w:r>
        <w:t>Environmental considerations in ATON design and production.</w:t>
      </w:r>
      <w:bookmarkEnd w:id="46"/>
      <w:proofErr w:type="gramEnd"/>
    </w:p>
    <w:p w:rsidR="002F2799" w:rsidRDefault="002F2799" w:rsidP="00F873BE">
      <w:pPr>
        <w:pStyle w:val="Heading2"/>
        <w:numPr>
          <w:ilvl w:val="1"/>
          <w:numId w:val="12"/>
        </w:numPr>
        <w:ind w:left="0" w:firstLine="0"/>
      </w:pPr>
      <w:bookmarkStart w:id="47" w:name="_Toc322531779"/>
      <w:bookmarkStart w:id="48" w:name="_Toc322531786"/>
      <w:bookmarkStart w:id="49" w:name="_Toc322531791"/>
      <w:bookmarkStart w:id="50" w:name="_Toc322596507"/>
      <w:bookmarkEnd w:id="47"/>
      <w:bookmarkEnd w:id="48"/>
      <w:bookmarkEnd w:id="49"/>
      <w:r>
        <w:t>Carbon O</w:t>
      </w:r>
      <w:del w:id="51" w:author="Kalina Tchikova" w:date="2012-04-19T12:47:00Z">
        <w:r w:rsidDel="00410D7A">
          <w:delText>m</w:delText>
        </w:r>
      </w:del>
      <w:r>
        <w:t>missions / Carbon Control</w:t>
      </w:r>
      <w:bookmarkEnd w:id="50"/>
    </w:p>
    <w:p w:rsidR="002F2799" w:rsidRPr="00450048" w:rsidRDefault="002F2799" w:rsidP="00450048">
      <w:pPr>
        <w:pStyle w:val="Heading2"/>
        <w:numPr>
          <w:ilvl w:val="1"/>
          <w:numId w:val="12"/>
        </w:numPr>
        <w:ind w:left="0" w:firstLine="0"/>
      </w:pPr>
      <w:bookmarkStart w:id="52" w:name="_Toc322596508"/>
      <w:proofErr w:type="gramStart"/>
      <w:r>
        <w:t>Restoration of Impacted Habitats.</w:t>
      </w:r>
      <w:bookmarkEnd w:id="52"/>
      <w:proofErr w:type="gramEnd"/>
    </w:p>
    <w:p w:rsidR="002F2799" w:rsidRDefault="002F2799">
      <w:pPr>
        <w:pStyle w:val="NormIndentBull"/>
        <w:spacing w:before="0"/>
        <w:rPr>
          <w:lang w:val="en-US"/>
        </w:rPr>
      </w:pPr>
      <w:bookmarkStart w:id="53" w:name="_Toc322531795"/>
      <w:bookmarkStart w:id="54" w:name="_Toc322531871"/>
      <w:bookmarkStart w:id="55" w:name="_Toc322531874"/>
      <w:bookmarkStart w:id="56" w:name="_Toc322531876"/>
      <w:bookmarkStart w:id="57" w:name="_Toc322531877"/>
      <w:bookmarkEnd w:id="53"/>
      <w:bookmarkEnd w:id="54"/>
      <w:bookmarkEnd w:id="55"/>
      <w:bookmarkEnd w:id="56"/>
      <w:bookmarkEnd w:id="57"/>
    </w:p>
    <w:sectPr w:rsidR="002F2799" w:rsidSect="00733730">
      <w:pgSz w:w="12240" w:h="15840"/>
      <w:pgMar w:top="1440" w:right="1800" w:bottom="1440" w:left="1800" w:header="708" w:footer="708"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4" w:author="Adam" w:date="1927-03-04T22:40:00Z" w:initials="AH">
    <w:p w:rsidR="002F2799" w:rsidRDefault="002F2799">
      <w:pPr>
        <w:pStyle w:val="CommentText"/>
      </w:pPr>
      <w:r>
        <w:rPr>
          <w:rStyle w:val="CommentReference"/>
        </w:rPr>
        <w:annotationRef/>
      </w:r>
    </w:p>
  </w:comment>
  <w:comment w:id="5" w:author="Adam" w:date="1927-03-04T22:44:00Z" w:initials="AH">
    <w:p w:rsidR="002F2799" w:rsidRDefault="002F2799">
      <w:pPr>
        <w:pStyle w:val="CommentText"/>
      </w:pPr>
      <w:r>
        <w:rPr>
          <w:rStyle w:val="CommentReference"/>
        </w:rPr>
        <w:annotationRef/>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068C" w:rsidRDefault="00B9068C">
      <w:r>
        <w:separator/>
      </w:r>
    </w:p>
  </w:endnote>
  <w:endnote w:type="continuationSeparator" w:id="0">
    <w:p w:rsidR="00B9068C" w:rsidRDefault="00B9068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Umbra BT">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2799" w:rsidRDefault="00E15526">
    <w:pPr>
      <w:pStyle w:val="Footer"/>
      <w:framePr w:wrap="around" w:vAnchor="text" w:hAnchor="margin" w:xAlign="center" w:y="1"/>
      <w:rPr>
        <w:rStyle w:val="PageNumber"/>
      </w:rPr>
    </w:pPr>
    <w:r>
      <w:rPr>
        <w:rStyle w:val="PageNumber"/>
      </w:rPr>
      <w:fldChar w:fldCharType="begin"/>
    </w:r>
    <w:r w:rsidR="002F2799">
      <w:rPr>
        <w:rStyle w:val="PageNumber"/>
      </w:rPr>
      <w:instrText xml:space="preserve">PAGE  </w:instrText>
    </w:r>
    <w:r>
      <w:rPr>
        <w:rStyle w:val="PageNumber"/>
      </w:rPr>
      <w:fldChar w:fldCharType="end"/>
    </w:r>
  </w:p>
  <w:p w:rsidR="002F2799" w:rsidRDefault="002F279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2799" w:rsidRDefault="002F2799">
    <w:pPr>
      <w:pStyle w:val="Footer"/>
      <w:jc w:val="center"/>
      <w:rPr>
        <w:sz w:val="20"/>
      </w:rPr>
    </w:pPr>
    <w:r>
      <w:rPr>
        <w:rStyle w:val="PageNumber"/>
        <w:sz w:val="20"/>
      </w:rPr>
      <w:t xml:space="preserve">Page </w:t>
    </w:r>
    <w:r w:rsidR="00E15526">
      <w:rPr>
        <w:rStyle w:val="PageNumber"/>
        <w:sz w:val="20"/>
      </w:rPr>
      <w:fldChar w:fldCharType="begin"/>
    </w:r>
    <w:r>
      <w:rPr>
        <w:rStyle w:val="PageNumber"/>
        <w:sz w:val="20"/>
      </w:rPr>
      <w:instrText xml:space="preserve"> PAGE </w:instrText>
    </w:r>
    <w:r w:rsidR="00E15526">
      <w:rPr>
        <w:rStyle w:val="PageNumber"/>
        <w:sz w:val="20"/>
      </w:rPr>
      <w:fldChar w:fldCharType="separate"/>
    </w:r>
    <w:r w:rsidR="00366A44">
      <w:rPr>
        <w:rStyle w:val="PageNumber"/>
        <w:noProof/>
        <w:sz w:val="20"/>
      </w:rPr>
      <w:t>6</w:t>
    </w:r>
    <w:r w:rsidR="00E15526">
      <w:rPr>
        <w:rStyle w:val="PageNumber"/>
        <w:sz w:val="20"/>
      </w:rPr>
      <w:fldChar w:fldCharType="end"/>
    </w:r>
    <w:r>
      <w:rPr>
        <w:rStyle w:val="PageNumber"/>
        <w:sz w:val="20"/>
      </w:rPr>
      <w:t xml:space="preserve"> of </w:t>
    </w:r>
    <w:r w:rsidR="00E15526">
      <w:rPr>
        <w:rStyle w:val="PageNumber"/>
        <w:sz w:val="20"/>
      </w:rPr>
      <w:fldChar w:fldCharType="begin"/>
    </w:r>
    <w:r>
      <w:rPr>
        <w:rStyle w:val="PageNumber"/>
        <w:sz w:val="20"/>
      </w:rPr>
      <w:instrText xml:space="preserve"> NUMPAGES </w:instrText>
    </w:r>
    <w:r w:rsidR="00E15526">
      <w:rPr>
        <w:rStyle w:val="PageNumber"/>
        <w:sz w:val="20"/>
      </w:rPr>
      <w:fldChar w:fldCharType="separate"/>
    </w:r>
    <w:r w:rsidR="00366A44">
      <w:rPr>
        <w:rStyle w:val="PageNumber"/>
        <w:noProof/>
        <w:sz w:val="20"/>
      </w:rPr>
      <w:t>6</w:t>
    </w:r>
    <w:r w:rsidR="00E15526">
      <w:rPr>
        <w:rStyle w:val="PageNumber"/>
        <w:sz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068C" w:rsidRDefault="00B9068C">
      <w:r>
        <w:separator/>
      </w:r>
    </w:p>
  </w:footnote>
  <w:footnote w:type="continuationSeparator" w:id="0">
    <w:p w:rsidR="00B9068C" w:rsidRDefault="00B9068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2799" w:rsidRDefault="002F2799">
    <w:pPr>
      <w:jc w:val="center"/>
      <w:rPr>
        <w:rFonts w:ascii="Arial" w:hAnsi="Arial"/>
        <w:sz w:val="18"/>
      </w:rPr>
    </w:pPr>
    <w:r>
      <w:rPr>
        <w:rFonts w:ascii="Arial" w:hAnsi="Arial"/>
        <w:sz w:val="18"/>
      </w:rPr>
      <w:t>IALA Guideline No. 1036</w:t>
    </w:r>
  </w:p>
  <w:p w:rsidR="002F2799" w:rsidRDefault="002F2799">
    <w:pPr>
      <w:jc w:val="center"/>
      <w:rPr>
        <w:rFonts w:ascii="Arial" w:hAnsi="Arial"/>
        <w:sz w:val="18"/>
      </w:rPr>
    </w:pPr>
    <w:r>
      <w:rPr>
        <w:rFonts w:ascii="Arial" w:hAnsi="Arial"/>
        <w:sz w:val="18"/>
      </w:rPr>
      <w:t xml:space="preserve">‘Green </w:t>
    </w:r>
    <w:proofErr w:type="gramStart"/>
    <w:r>
      <w:rPr>
        <w:rFonts w:ascii="Arial" w:hAnsi="Arial"/>
        <w:sz w:val="18"/>
      </w:rPr>
      <w:t>Guidelines’  (</w:t>
    </w:r>
    <w:proofErr w:type="gramEnd"/>
    <w:r>
      <w:rPr>
        <w:rFonts w:ascii="Arial" w:hAnsi="Arial"/>
        <w:sz w:val="18"/>
      </w:rPr>
      <w:t>Dec. 2004)</w:t>
    </w:r>
  </w:p>
  <w:p w:rsidR="002F2799" w:rsidRDefault="002F2799">
    <w:pPr>
      <w:pStyle w:val="Header"/>
      <w:jc w:val="center"/>
      <w:rPr>
        <w:rFonts w:ascii="Arial" w:hAnsi="Arial" w:cs="Arial"/>
        <w:i/>
        <w:sz w:val="20"/>
        <w:szCs w:val="20"/>
      </w:rPr>
    </w:pPr>
  </w:p>
  <w:p w:rsidR="002F2799" w:rsidRDefault="002F2799">
    <w:pPr>
      <w:pStyle w:val="Header"/>
      <w:jc w:val="right"/>
      <w:rPr>
        <w:b/>
        <w:bCs/>
        <w:sz w:val="16"/>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2799" w:rsidRDefault="002F2799">
    <w:pPr>
      <w:pStyle w:val="Header"/>
      <w:jc w:val="right"/>
      <w:rPr>
        <w:b/>
        <w:bCs/>
        <w:sz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BAB06306"/>
    <w:lvl w:ilvl="0">
      <w:start w:val="1"/>
      <w:numFmt w:val="bullet"/>
      <w:lvlText w:val=""/>
      <w:lvlJc w:val="left"/>
      <w:pPr>
        <w:tabs>
          <w:tab w:val="num" w:pos="360"/>
        </w:tabs>
        <w:ind w:left="360" w:hanging="360"/>
      </w:pPr>
      <w:rPr>
        <w:rFonts w:ascii="Symbol" w:hAnsi="Symbol" w:hint="default"/>
      </w:rPr>
    </w:lvl>
  </w:abstractNum>
  <w:abstractNum w:abstractNumId="1">
    <w:nsid w:val="00C706CA"/>
    <w:multiLevelType w:val="hybridMultilevel"/>
    <w:tmpl w:val="5C8CED42"/>
    <w:lvl w:ilvl="0" w:tplc="FFFFFFFF">
      <w:start w:val="2"/>
      <w:numFmt w:val="bullet"/>
      <w:lvlText w:val="-"/>
      <w:lvlJc w:val="left"/>
      <w:pPr>
        <w:tabs>
          <w:tab w:val="num" w:pos="720"/>
        </w:tabs>
        <w:ind w:left="720" w:hanging="360"/>
      </w:pPr>
      <w:rPr>
        <w:rFonts w:ascii="Times New Roman" w:eastAsia="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021103A8"/>
    <w:multiLevelType w:val="hybridMultilevel"/>
    <w:tmpl w:val="F20EAE0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2F64F9F"/>
    <w:multiLevelType w:val="singleLevel"/>
    <w:tmpl w:val="CD8E629E"/>
    <w:lvl w:ilvl="0">
      <w:start w:val="1"/>
      <w:numFmt w:val="bullet"/>
      <w:lvlText w:val=""/>
      <w:lvlJc w:val="left"/>
      <w:pPr>
        <w:tabs>
          <w:tab w:val="num" w:pos="360"/>
        </w:tabs>
        <w:ind w:left="360" w:hanging="360"/>
      </w:pPr>
      <w:rPr>
        <w:rFonts w:ascii="Symbol" w:hAnsi="Symbol" w:hint="default"/>
        <w:sz w:val="16"/>
      </w:rPr>
    </w:lvl>
  </w:abstractNum>
  <w:abstractNum w:abstractNumId="4">
    <w:nsid w:val="045850E8"/>
    <w:multiLevelType w:val="hybridMultilevel"/>
    <w:tmpl w:val="4E50B38C"/>
    <w:lvl w:ilvl="0" w:tplc="04090001">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88"/>
        </w:tabs>
        <w:ind w:left="-188" w:hanging="360"/>
      </w:pPr>
      <w:rPr>
        <w:rFonts w:ascii="Courier New" w:hAnsi="Courier New" w:hint="default"/>
      </w:rPr>
    </w:lvl>
    <w:lvl w:ilvl="2" w:tplc="FFFFFFFF" w:tentative="1">
      <w:start w:val="1"/>
      <w:numFmt w:val="bullet"/>
      <w:lvlText w:val=""/>
      <w:lvlJc w:val="left"/>
      <w:pPr>
        <w:tabs>
          <w:tab w:val="num" w:pos="532"/>
        </w:tabs>
        <w:ind w:left="532" w:hanging="360"/>
      </w:pPr>
      <w:rPr>
        <w:rFonts w:ascii="Wingdings" w:hAnsi="Wingdings" w:hint="default"/>
      </w:rPr>
    </w:lvl>
    <w:lvl w:ilvl="3" w:tplc="FFFFFFFF" w:tentative="1">
      <w:start w:val="1"/>
      <w:numFmt w:val="bullet"/>
      <w:lvlText w:val=""/>
      <w:lvlJc w:val="left"/>
      <w:pPr>
        <w:tabs>
          <w:tab w:val="num" w:pos="1252"/>
        </w:tabs>
        <w:ind w:left="1252" w:hanging="360"/>
      </w:pPr>
      <w:rPr>
        <w:rFonts w:ascii="Symbol" w:hAnsi="Symbol" w:hint="default"/>
      </w:rPr>
    </w:lvl>
    <w:lvl w:ilvl="4" w:tplc="FFFFFFFF" w:tentative="1">
      <w:start w:val="1"/>
      <w:numFmt w:val="bullet"/>
      <w:lvlText w:val="o"/>
      <w:lvlJc w:val="left"/>
      <w:pPr>
        <w:tabs>
          <w:tab w:val="num" w:pos="1972"/>
        </w:tabs>
        <w:ind w:left="1972" w:hanging="360"/>
      </w:pPr>
      <w:rPr>
        <w:rFonts w:ascii="Courier New" w:hAnsi="Courier New" w:hint="default"/>
      </w:rPr>
    </w:lvl>
    <w:lvl w:ilvl="5" w:tplc="FFFFFFFF" w:tentative="1">
      <w:start w:val="1"/>
      <w:numFmt w:val="bullet"/>
      <w:lvlText w:val=""/>
      <w:lvlJc w:val="left"/>
      <w:pPr>
        <w:tabs>
          <w:tab w:val="num" w:pos="2692"/>
        </w:tabs>
        <w:ind w:left="2692" w:hanging="360"/>
      </w:pPr>
      <w:rPr>
        <w:rFonts w:ascii="Wingdings" w:hAnsi="Wingdings" w:hint="default"/>
      </w:rPr>
    </w:lvl>
    <w:lvl w:ilvl="6" w:tplc="FFFFFFFF" w:tentative="1">
      <w:start w:val="1"/>
      <w:numFmt w:val="bullet"/>
      <w:lvlText w:val=""/>
      <w:lvlJc w:val="left"/>
      <w:pPr>
        <w:tabs>
          <w:tab w:val="num" w:pos="3412"/>
        </w:tabs>
        <w:ind w:left="3412" w:hanging="360"/>
      </w:pPr>
      <w:rPr>
        <w:rFonts w:ascii="Symbol" w:hAnsi="Symbol" w:hint="default"/>
      </w:rPr>
    </w:lvl>
    <w:lvl w:ilvl="7" w:tplc="FFFFFFFF" w:tentative="1">
      <w:start w:val="1"/>
      <w:numFmt w:val="bullet"/>
      <w:lvlText w:val="o"/>
      <w:lvlJc w:val="left"/>
      <w:pPr>
        <w:tabs>
          <w:tab w:val="num" w:pos="4132"/>
        </w:tabs>
        <w:ind w:left="4132" w:hanging="360"/>
      </w:pPr>
      <w:rPr>
        <w:rFonts w:ascii="Courier New" w:hAnsi="Courier New" w:hint="default"/>
      </w:rPr>
    </w:lvl>
    <w:lvl w:ilvl="8" w:tplc="FFFFFFFF" w:tentative="1">
      <w:start w:val="1"/>
      <w:numFmt w:val="bullet"/>
      <w:lvlText w:val=""/>
      <w:lvlJc w:val="left"/>
      <w:pPr>
        <w:tabs>
          <w:tab w:val="num" w:pos="4852"/>
        </w:tabs>
        <w:ind w:left="4852" w:hanging="360"/>
      </w:pPr>
      <w:rPr>
        <w:rFonts w:ascii="Wingdings" w:hAnsi="Wingdings" w:hint="default"/>
      </w:rPr>
    </w:lvl>
  </w:abstractNum>
  <w:abstractNum w:abstractNumId="5">
    <w:nsid w:val="099B2823"/>
    <w:multiLevelType w:val="singleLevel"/>
    <w:tmpl w:val="CD8E629E"/>
    <w:lvl w:ilvl="0">
      <w:start w:val="1"/>
      <w:numFmt w:val="bullet"/>
      <w:lvlText w:val=""/>
      <w:lvlJc w:val="left"/>
      <w:pPr>
        <w:tabs>
          <w:tab w:val="num" w:pos="360"/>
        </w:tabs>
        <w:ind w:left="360" w:hanging="360"/>
      </w:pPr>
      <w:rPr>
        <w:rFonts w:ascii="Symbol" w:hAnsi="Symbol" w:hint="default"/>
        <w:sz w:val="16"/>
      </w:rPr>
    </w:lvl>
  </w:abstractNum>
  <w:abstractNum w:abstractNumId="6">
    <w:nsid w:val="0D8C5E91"/>
    <w:multiLevelType w:val="multilevel"/>
    <w:tmpl w:val="72989C54"/>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nsid w:val="0F776E2A"/>
    <w:multiLevelType w:val="singleLevel"/>
    <w:tmpl w:val="CD8E629E"/>
    <w:lvl w:ilvl="0">
      <w:start w:val="1"/>
      <w:numFmt w:val="bullet"/>
      <w:lvlText w:val=""/>
      <w:lvlJc w:val="left"/>
      <w:pPr>
        <w:tabs>
          <w:tab w:val="num" w:pos="360"/>
        </w:tabs>
        <w:ind w:left="360" w:hanging="360"/>
      </w:pPr>
      <w:rPr>
        <w:rFonts w:ascii="Symbol" w:hAnsi="Symbol" w:hint="default"/>
        <w:sz w:val="16"/>
      </w:rPr>
    </w:lvl>
  </w:abstractNum>
  <w:abstractNum w:abstractNumId="8">
    <w:nsid w:val="0FED277A"/>
    <w:multiLevelType w:val="hybridMultilevel"/>
    <w:tmpl w:val="6A3AC41A"/>
    <w:lvl w:ilvl="0" w:tplc="E13EBDCA">
      <w:start w:val="1"/>
      <w:numFmt w:val="bullet"/>
      <w:lvlText w:val=""/>
      <w:lvlJc w:val="left"/>
      <w:pPr>
        <w:tabs>
          <w:tab w:val="num" w:pos="1069"/>
        </w:tabs>
        <w:ind w:left="1069" w:hanging="360"/>
      </w:pPr>
      <w:rPr>
        <w:rFonts w:ascii="Symbol" w:hAnsi="Symbol" w:hint="default"/>
        <w:color w:val="auto"/>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9">
    <w:nsid w:val="105D6A18"/>
    <w:multiLevelType w:val="singleLevel"/>
    <w:tmpl w:val="CD8E629E"/>
    <w:lvl w:ilvl="0">
      <w:start w:val="1"/>
      <w:numFmt w:val="bullet"/>
      <w:lvlText w:val=""/>
      <w:lvlJc w:val="left"/>
      <w:pPr>
        <w:tabs>
          <w:tab w:val="num" w:pos="360"/>
        </w:tabs>
        <w:ind w:left="360" w:hanging="360"/>
      </w:pPr>
      <w:rPr>
        <w:rFonts w:ascii="Symbol" w:hAnsi="Symbol" w:hint="default"/>
        <w:sz w:val="16"/>
      </w:rPr>
    </w:lvl>
  </w:abstractNum>
  <w:abstractNum w:abstractNumId="10">
    <w:nsid w:val="12881578"/>
    <w:multiLevelType w:val="hybridMultilevel"/>
    <w:tmpl w:val="9E4084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4E53A5E"/>
    <w:multiLevelType w:val="hybridMultilevel"/>
    <w:tmpl w:val="4E50B38C"/>
    <w:lvl w:ilvl="0" w:tplc="04090001">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88"/>
        </w:tabs>
        <w:ind w:left="-188" w:hanging="360"/>
      </w:pPr>
      <w:rPr>
        <w:rFonts w:ascii="Courier New" w:hAnsi="Courier New" w:hint="default"/>
      </w:rPr>
    </w:lvl>
    <w:lvl w:ilvl="2" w:tplc="FFFFFFFF" w:tentative="1">
      <w:start w:val="1"/>
      <w:numFmt w:val="bullet"/>
      <w:lvlText w:val=""/>
      <w:lvlJc w:val="left"/>
      <w:pPr>
        <w:tabs>
          <w:tab w:val="num" w:pos="532"/>
        </w:tabs>
        <w:ind w:left="532" w:hanging="360"/>
      </w:pPr>
      <w:rPr>
        <w:rFonts w:ascii="Wingdings" w:hAnsi="Wingdings" w:hint="default"/>
      </w:rPr>
    </w:lvl>
    <w:lvl w:ilvl="3" w:tplc="FFFFFFFF" w:tentative="1">
      <w:start w:val="1"/>
      <w:numFmt w:val="bullet"/>
      <w:lvlText w:val=""/>
      <w:lvlJc w:val="left"/>
      <w:pPr>
        <w:tabs>
          <w:tab w:val="num" w:pos="1252"/>
        </w:tabs>
        <w:ind w:left="1252" w:hanging="360"/>
      </w:pPr>
      <w:rPr>
        <w:rFonts w:ascii="Symbol" w:hAnsi="Symbol" w:hint="default"/>
      </w:rPr>
    </w:lvl>
    <w:lvl w:ilvl="4" w:tplc="FFFFFFFF" w:tentative="1">
      <w:start w:val="1"/>
      <w:numFmt w:val="bullet"/>
      <w:lvlText w:val="o"/>
      <w:lvlJc w:val="left"/>
      <w:pPr>
        <w:tabs>
          <w:tab w:val="num" w:pos="1972"/>
        </w:tabs>
        <w:ind w:left="1972" w:hanging="360"/>
      </w:pPr>
      <w:rPr>
        <w:rFonts w:ascii="Courier New" w:hAnsi="Courier New" w:hint="default"/>
      </w:rPr>
    </w:lvl>
    <w:lvl w:ilvl="5" w:tplc="FFFFFFFF" w:tentative="1">
      <w:start w:val="1"/>
      <w:numFmt w:val="bullet"/>
      <w:lvlText w:val=""/>
      <w:lvlJc w:val="left"/>
      <w:pPr>
        <w:tabs>
          <w:tab w:val="num" w:pos="2692"/>
        </w:tabs>
        <w:ind w:left="2692" w:hanging="360"/>
      </w:pPr>
      <w:rPr>
        <w:rFonts w:ascii="Wingdings" w:hAnsi="Wingdings" w:hint="default"/>
      </w:rPr>
    </w:lvl>
    <w:lvl w:ilvl="6" w:tplc="FFFFFFFF" w:tentative="1">
      <w:start w:val="1"/>
      <w:numFmt w:val="bullet"/>
      <w:lvlText w:val=""/>
      <w:lvlJc w:val="left"/>
      <w:pPr>
        <w:tabs>
          <w:tab w:val="num" w:pos="3412"/>
        </w:tabs>
        <w:ind w:left="3412" w:hanging="360"/>
      </w:pPr>
      <w:rPr>
        <w:rFonts w:ascii="Symbol" w:hAnsi="Symbol" w:hint="default"/>
      </w:rPr>
    </w:lvl>
    <w:lvl w:ilvl="7" w:tplc="FFFFFFFF" w:tentative="1">
      <w:start w:val="1"/>
      <w:numFmt w:val="bullet"/>
      <w:lvlText w:val="o"/>
      <w:lvlJc w:val="left"/>
      <w:pPr>
        <w:tabs>
          <w:tab w:val="num" w:pos="4132"/>
        </w:tabs>
        <w:ind w:left="4132" w:hanging="360"/>
      </w:pPr>
      <w:rPr>
        <w:rFonts w:ascii="Courier New" w:hAnsi="Courier New" w:hint="default"/>
      </w:rPr>
    </w:lvl>
    <w:lvl w:ilvl="8" w:tplc="FFFFFFFF" w:tentative="1">
      <w:start w:val="1"/>
      <w:numFmt w:val="bullet"/>
      <w:lvlText w:val=""/>
      <w:lvlJc w:val="left"/>
      <w:pPr>
        <w:tabs>
          <w:tab w:val="num" w:pos="4852"/>
        </w:tabs>
        <w:ind w:left="4852" w:hanging="360"/>
      </w:pPr>
      <w:rPr>
        <w:rFonts w:ascii="Wingdings" w:hAnsi="Wingdings" w:hint="default"/>
      </w:rPr>
    </w:lvl>
  </w:abstractNum>
  <w:abstractNum w:abstractNumId="12">
    <w:nsid w:val="171B1DC2"/>
    <w:multiLevelType w:val="hybridMultilevel"/>
    <w:tmpl w:val="0BFABF10"/>
    <w:lvl w:ilvl="0" w:tplc="FFFFFFFF">
      <w:start w:val="2"/>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1C3731DB"/>
    <w:multiLevelType w:val="hybridMultilevel"/>
    <w:tmpl w:val="A8C4D5D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1F313E0"/>
    <w:multiLevelType w:val="hybridMultilevel"/>
    <w:tmpl w:val="4EC08532"/>
    <w:lvl w:ilvl="0" w:tplc="E13EBDCA">
      <w:start w:val="1"/>
      <w:numFmt w:val="bullet"/>
      <w:lvlText w:val=""/>
      <w:lvlJc w:val="left"/>
      <w:pPr>
        <w:tabs>
          <w:tab w:val="num" w:pos="1069"/>
        </w:tabs>
        <w:ind w:left="1069"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200041F"/>
    <w:multiLevelType w:val="multilevel"/>
    <w:tmpl w:val="8D3CB1E2"/>
    <w:lvl w:ilvl="0">
      <w:start w:val="1"/>
      <w:numFmt w:val="decimal"/>
      <w:pStyle w:val="Heading1"/>
      <w:lvlText w:val="%1"/>
      <w:lvlJc w:val="left"/>
      <w:pPr>
        <w:tabs>
          <w:tab w:val="num" w:pos="570"/>
        </w:tabs>
        <w:ind w:left="570" w:hanging="570"/>
      </w:pPr>
      <w:rPr>
        <w:rFonts w:cs="Times New Roman" w:hint="default"/>
      </w:rPr>
    </w:lvl>
    <w:lvl w:ilvl="1">
      <w:start w:val="1"/>
      <w:numFmt w:val="decimal"/>
      <w:pStyle w:val="Heading2"/>
      <w:lvlText w:val="%1.%2"/>
      <w:lvlJc w:val="left"/>
      <w:pPr>
        <w:tabs>
          <w:tab w:val="num" w:pos="570"/>
        </w:tabs>
        <w:ind w:left="570" w:hanging="570"/>
      </w:pPr>
      <w:rPr>
        <w:rFonts w:cs="Times New Roman" w:hint="default"/>
      </w:rPr>
    </w:lvl>
    <w:lvl w:ilvl="2">
      <w:start w:val="1"/>
      <w:numFmt w:val="decimal"/>
      <w:pStyle w:val="Heading3"/>
      <w:lvlText w:val="%1.%2.%3"/>
      <w:lvlJc w:val="left"/>
      <w:pPr>
        <w:tabs>
          <w:tab w:val="num" w:pos="720"/>
        </w:tabs>
        <w:ind w:left="720" w:hanging="720"/>
      </w:pPr>
      <w:rPr>
        <w:rFonts w:cs="Times New Roman" w:hint="default"/>
      </w:rPr>
    </w:lvl>
    <w:lvl w:ilvl="3">
      <w:start w:val="1"/>
      <w:numFmt w:val="decimal"/>
      <w:pStyle w:val="Heading4"/>
      <w:lvlText w:val="%1.%2.%3.%4"/>
      <w:lvlJc w:val="left"/>
      <w:pPr>
        <w:tabs>
          <w:tab w:val="num" w:pos="1080"/>
        </w:tabs>
        <w:ind w:left="1080" w:hanging="1080"/>
      </w:pPr>
      <w:rPr>
        <w:rFonts w:cs="Times New Roman" w:hint="default"/>
      </w:rPr>
    </w:lvl>
    <w:lvl w:ilvl="4">
      <w:start w:val="1"/>
      <w:numFmt w:val="decimal"/>
      <w:pStyle w:val="Heading5"/>
      <w:lvlText w:val="%1.%2.%3.%4.%5"/>
      <w:lvlJc w:val="left"/>
      <w:pPr>
        <w:tabs>
          <w:tab w:val="num" w:pos="1080"/>
        </w:tabs>
        <w:ind w:left="1080" w:hanging="1080"/>
      </w:pPr>
      <w:rPr>
        <w:rFonts w:cs="Times New Roman" w:hint="default"/>
      </w:rPr>
    </w:lvl>
    <w:lvl w:ilvl="5">
      <w:start w:val="1"/>
      <w:numFmt w:val="decimal"/>
      <w:pStyle w:val="Heading6"/>
      <w:lvlText w:val="%1.%2.%3.%4.%5.%6"/>
      <w:lvlJc w:val="left"/>
      <w:pPr>
        <w:tabs>
          <w:tab w:val="num" w:pos="1440"/>
        </w:tabs>
        <w:ind w:left="1440" w:hanging="1440"/>
      </w:pPr>
      <w:rPr>
        <w:rFonts w:cs="Times New Roman" w:hint="default"/>
      </w:rPr>
    </w:lvl>
    <w:lvl w:ilvl="6">
      <w:start w:val="1"/>
      <w:numFmt w:val="decimal"/>
      <w:pStyle w:val="Heading7"/>
      <w:lvlText w:val="%1.%2.%3.%4.%5.%6.%7"/>
      <w:lvlJc w:val="left"/>
      <w:pPr>
        <w:tabs>
          <w:tab w:val="num" w:pos="1440"/>
        </w:tabs>
        <w:ind w:left="1440" w:hanging="1440"/>
      </w:pPr>
      <w:rPr>
        <w:rFonts w:cs="Times New Roman" w:hint="default"/>
      </w:rPr>
    </w:lvl>
    <w:lvl w:ilvl="7">
      <w:start w:val="1"/>
      <w:numFmt w:val="decimal"/>
      <w:pStyle w:val="Heading8"/>
      <w:lvlText w:val="%1.%2.%3.%4.%5.%6.%7.%8"/>
      <w:lvlJc w:val="left"/>
      <w:pPr>
        <w:tabs>
          <w:tab w:val="num" w:pos="1800"/>
        </w:tabs>
        <w:ind w:left="1800" w:hanging="1800"/>
      </w:pPr>
      <w:rPr>
        <w:rFonts w:cs="Times New Roman" w:hint="default"/>
      </w:rPr>
    </w:lvl>
    <w:lvl w:ilvl="8">
      <w:start w:val="1"/>
      <w:numFmt w:val="decimal"/>
      <w:pStyle w:val="Heading9"/>
      <w:lvlText w:val="%1.%2.%3.%4.%5.%6.%7.%8.%9"/>
      <w:lvlJc w:val="left"/>
      <w:pPr>
        <w:tabs>
          <w:tab w:val="num" w:pos="2160"/>
        </w:tabs>
        <w:ind w:left="2160" w:hanging="2160"/>
      </w:pPr>
      <w:rPr>
        <w:rFonts w:cs="Times New Roman" w:hint="default"/>
      </w:rPr>
    </w:lvl>
  </w:abstractNum>
  <w:abstractNum w:abstractNumId="16">
    <w:nsid w:val="226D6B2E"/>
    <w:multiLevelType w:val="hybridMultilevel"/>
    <w:tmpl w:val="FB6CE8A8"/>
    <w:lvl w:ilvl="0" w:tplc="FFFFFFFF">
      <w:start w:val="1"/>
      <w:numFmt w:val="bullet"/>
      <w:pStyle w:val="NormIndentLett"/>
      <w:lvlText w:val=""/>
      <w:lvlJc w:val="left"/>
      <w:pPr>
        <w:tabs>
          <w:tab w:val="num" w:pos="1174"/>
        </w:tabs>
        <w:ind w:left="1174" w:hanging="360"/>
      </w:pPr>
      <w:rPr>
        <w:rFonts w:ascii="Symbol" w:hAnsi="Symbol" w:hint="default"/>
      </w:rPr>
    </w:lvl>
    <w:lvl w:ilvl="1" w:tplc="FFFFFFFF" w:tentative="1">
      <w:start w:val="1"/>
      <w:numFmt w:val="bullet"/>
      <w:lvlText w:val="o"/>
      <w:lvlJc w:val="left"/>
      <w:pPr>
        <w:tabs>
          <w:tab w:val="num" w:pos="626"/>
        </w:tabs>
        <w:ind w:left="626" w:hanging="360"/>
      </w:pPr>
      <w:rPr>
        <w:rFonts w:ascii="Courier New" w:hAnsi="Courier New" w:hint="default"/>
      </w:rPr>
    </w:lvl>
    <w:lvl w:ilvl="2" w:tplc="FFFFFFFF" w:tentative="1">
      <w:start w:val="1"/>
      <w:numFmt w:val="bullet"/>
      <w:lvlText w:val=""/>
      <w:lvlJc w:val="left"/>
      <w:pPr>
        <w:tabs>
          <w:tab w:val="num" w:pos="1346"/>
        </w:tabs>
        <w:ind w:left="1346" w:hanging="360"/>
      </w:pPr>
      <w:rPr>
        <w:rFonts w:ascii="Wingdings" w:hAnsi="Wingdings" w:hint="default"/>
      </w:rPr>
    </w:lvl>
    <w:lvl w:ilvl="3" w:tplc="FFFFFFFF" w:tentative="1">
      <w:start w:val="1"/>
      <w:numFmt w:val="bullet"/>
      <w:lvlText w:val=""/>
      <w:lvlJc w:val="left"/>
      <w:pPr>
        <w:tabs>
          <w:tab w:val="num" w:pos="2066"/>
        </w:tabs>
        <w:ind w:left="2066" w:hanging="360"/>
      </w:pPr>
      <w:rPr>
        <w:rFonts w:ascii="Symbol" w:hAnsi="Symbol" w:hint="default"/>
      </w:rPr>
    </w:lvl>
    <w:lvl w:ilvl="4" w:tplc="FFFFFFFF" w:tentative="1">
      <w:start w:val="1"/>
      <w:numFmt w:val="bullet"/>
      <w:lvlText w:val="o"/>
      <w:lvlJc w:val="left"/>
      <w:pPr>
        <w:tabs>
          <w:tab w:val="num" w:pos="2786"/>
        </w:tabs>
        <w:ind w:left="2786" w:hanging="360"/>
      </w:pPr>
      <w:rPr>
        <w:rFonts w:ascii="Courier New" w:hAnsi="Courier New" w:hint="default"/>
      </w:rPr>
    </w:lvl>
    <w:lvl w:ilvl="5" w:tplc="FFFFFFFF" w:tentative="1">
      <w:start w:val="1"/>
      <w:numFmt w:val="bullet"/>
      <w:lvlText w:val=""/>
      <w:lvlJc w:val="left"/>
      <w:pPr>
        <w:tabs>
          <w:tab w:val="num" w:pos="3506"/>
        </w:tabs>
        <w:ind w:left="3506" w:hanging="360"/>
      </w:pPr>
      <w:rPr>
        <w:rFonts w:ascii="Wingdings" w:hAnsi="Wingdings" w:hint="default"/>
      </w:rPr>
    </w:lvl>
    <w:lvl w:ilvl="6" w:tplc="FFFFFFFF" w:tentative="1">
      <w:start w:val="1"/>
      <w:numFmt w:val="bullet"/>
      <w:lvlText w:val=""/>
      <w:lvlJc w:val="left"/>
      <w:pPr>
        <w:tabs>
          <w:tab w:val="num" w:pos="4226"/>
        </w:tabs>
        <w:ind w:left="4226" w:hanging="360"/>
      </w:pPr>
      <w:rPr>
        <w:rFonts w:ascii="Symbol" w:hAnsi="Symbol" w:hint="default"/>
      </w:rPr>
    </w:lvl>
    <w:lvl w:ilvl="7" w:tplc="FFFFFFFF" w:tentative="1">
      <w:start w:val="1"/>
      <w:numFmt w:val="bullet"/>
      <w:lvlText w:val="o"/>
      <w:lvlJc w:val="left"/>
      <w:pPr>
        <w:tabs>
          <w:tab w:val="num" w:pos="4946"/>
        </w:tabs>
        <w:ind w:left="4946" w:hanging="360"/>
      </w:pPr>
      <w:rPr>
        <w:rFonts w:ascii="Courier New" w:hAnsi="Courier New" w:hint="default"/>
      </w:rPr>
    </w:lvl>
    <w:lvl w:ilvl="8" w:tplc="FFFFFFFF" w:tentative="1">
      <w:start w:val="1"/>
      <w:numFmt w:val="bullet"/>
      <w:lvlText w:val=""/>
      <w:lvlJc w:val="left"/>
      <w:pPr>
        <w:tabs>
          <w:tab w:val="num" w:pos="5666"/>
        </w:tabs>
        <w:ind w:left="5666" w:hanging="360"/>
      </w:pPr>
      <w:rPr>
        <w:rFonts w:ascii="Wingdings" w:hAnsi="Wingdings" w:hint="default"/>
      </w:rPr>
    </w:lvl>
  </w:abstractNum>
  <w:abstractNum w:abstractNumId="17">
    <w:nsid w:val="25D35058"/>
    <w:multiLevelType w:val="singleLevel"/>
    <w:tmpl w:val="CD8E629E"/>
    <w:lvl w:ilvl="0">
      <w:start w:val="1"/>
      <w:numFmt w:val="bullet"/>
      <w:lvlText w:val=""/>
      <w:lvlJc w:val="left"/>
      <w:pPr>
        <w:tabs>
          <w:tab w:val="num" w:pos="360"/>
        </w:tabs>
        <w:ind w:left="360" w:hanging="360"/>
      </w:pPr>
      <w:rPr>
        <w:rFonts w:ascii="Symbol" w:hAnsi="Symbol" w:hint="default"/>
        <w:sz w:val="16"/>
      </w:rPr>
    </w:lvl>
  </w:abstractNum>
  <w:abstractNum w:abstractNumId="18">
    <w:nsid w:val="26140BD1"/>
    <w:multiLevelType w:val="singleLevel"/>
    <w:tmpl w:val="CD8E629E"/>
    <w:lvl w:ilvl="0">
      <w:start w:val="1"/>
      <w:numFmt w:val="bullet"/>
      <w:lvlText w:val=""/>
      <w:lvlJc w:val="left"/>
      <w:pPr>
        <w:tabs>
          <w:tab w:val="num" w:pos="360"/>
        </w:tabs>
        <w:ind w:left="360" w:hanging="360"/>
      </w:pPr>
      <w:rPr>
        <w:rFonts w:ascii="Symbol" w:hAnsi="Symbol" w:hint="default"/>
        <w:sz w:val="16"/>
      </w:rPr>
    </w:lvl>
  </w:abstractNum>
  <w:abstractNum w:abstractNumId="19">
    <w:nsid w:val="265543BA"/>
    <w:multiLevelType w:val="hybridMultilevel"/>
    <w:tmpl w:val="CED41D1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nsid w:val="289B0464"/>
    <w:multiLevelType w:val="singleLevel"/>
    <w:tmpl w:val="CD8E629E"/>
    <w:lvl w:ilvl="0">
      <w:start w:val="1"/>
      <w:numFmt w:val="bullet"/>
      <w:lvlText w:val=""/>
      <w:lvlJc w:val="left"/>
      <w:pPr>
        <w:tabs>
          <w:tab w:val="num" w:pos="360"/>
        </w:tabs>
        <w:ind w:left="360" w:hanging="360"/>
      </w:pPr>
      <w:rPr>
        <w:rFonts w:ascii="Symbol" w:hAnsi="Symbol" w:hint="default"/>
        <w:sz w:val="16"/>
      </w:rPr>
    </w:lvl>
  </w:abstractNum>
  <w:abstractNum w:abstractNumId="21">
    <w:nsid w:val="296C48DC"/>
    <w:multiLevelType w:val="hybridMultilevel"/>
    <w:tmpl w:val="B4268ED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297E04CF"/>
    <w:multiLevelType w:val="singleLevel"/>
    <w:tmpl w:val="CD8E629E"/>
    <w:lvl w:ilvl="0">
      <w:start w:val="1"/>
      <w:numFmt w:val="bullet"/>
      <w:lvlText w:val=""/>
      <w:lvlJc w:val="left"/>
      <w:pPr>
        <w:tabs>
          <w:tab w:val="num" w:pos="360"/>
        </w:tabs>
        <w:ind w:left="360" w:hanging="360"/>
      </w:pPr>
      <w:rPr>
        <w:rFonts w:ascii="Symbol" w:hAnsi="Symbol" w:hint="default"/>
        <w:sz w:val="16"/>
      </w:rPr>
    </w:lvl>
  </w:abstractNum>
  <w:abstractNum w:abstractNumId="23">
    <w:nsid w:val="2AA06EDC"/>
    <w:multiLevelType w:val="hybridMultilevel"/>
    <w:tmpl w:val="8D32572E"/>
    <w:lvl w:ilvl="0" w:tplc="E13EBDC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2B7C784C"/>
    <w:multiLevelType w:val="hybridMultilevel"/>
    <w:tmpl w:val="8C58A414"/>
    <w:lvl w:ilvl="0" w:tplc="E13EBDCA">
      <w:start w:val="1"/>
      <w:numFmt w:val="bullet"/>
      <w:lvlText w:val=""/>
      <w:lvlJc w:val="left"/>
      <w:pPr>
        <w:tabs>
          <w:tab w:val="num" w:pos="1069"/>
        </w:tabs>
        <w:ind w:left="1069" w:hanging="360"/>
      </w:pPr>
      <w:rPr>
        <w:rFonts w:ascii="Symbol" w:hAnsi="Symbol" w:hint="default"/>
        <w:color w:val="auto"/>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5">
    <w:nsid w:val="2CA909BB"/>
    <w:multiLevelType w:val="hybridMultilevel"/>
    <w:tmpl w:val="1E088A1A"/>
    <w:lvl w:ilvl="0" w:tplc="E13EBDCA">
      <w:start w:val="1"/>
      <w:numFmt w:val="bullet"/>
      <w:lvlText w:val=""/>
      <w:lvlJc w:val="left"/>
      <w:pPr>
        <w:tabs>
          <w:tab w:val="num" w:pos="1069"/>
        </w:tabs>
        <w:ind w:left="1069" w:hanging="360"/>
      </w:pPr>
      <w:rPr>
        <w:rFonts w:ascii="Symbol" w:hAnsi="Symbol" w:hint="default"/>
        <w:color w:val="auto"/>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nsid w:val="2E390A98"/>
    <w:multiLevelType w:val="hybridMultilevel"/>
    <w:tmpl w:val="3BD015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30125E15"/>
    <w:multiLevelType w:val="singleLevel"/>
    <w:tmpl w:val="CD8E629E"/>
    <w:lvl w:ilvl="0">
      <w:start w:val="1"/>
      <w:numFmt w:val="bullet"/>
      <w:lvlText w:val=""/>
      <w:lvlJc w:val="left"/>
      <w:pPr>
        <w:tabs>
          <w:tab w:val="num" w:pos="360"/>
        </w:tabs>
        <w:ind w:left="360" w:hanging="360"/>
      </w:pPr>
      <w:rPr>
        <w:rFonts w:ascii="Symbol" w:hAnsi="Symbol" w:hint="default"/>
        <w:sz w:val="16"/>
      </w:rPr>
    </w:lvl>
  </w:abstractNum>
  <w:abstractNum w:abstractNumId="28">
    <w:nsid w:val="30E90559"/>
    <w:multiLevelType w:val="hybridMultilevel"/>
    <w:tmpl w:val="AB904D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324D0207"/>
    <w:multiLevelType w:val="singleLevel"/>
    <w:tmpl w:val="CD8E629E"/>
    <w:lvl w:ilvl="0">
      <w:start w:val="1"/>
      <w:numFmt w:val="bullet"/>
      <w:lvlText w:val=""/>
      <w:lvlJc w:val="left"/>
      <w:pPr>
        <w:tabs>
          <w:tab w:val="num" w:pos="360"/>
        </w:tabs>
        <w:ind w:left="360" w:hanging="360"/>
      </w:pPr>
      <w:rPr>
        <w:rFonts w:ascii="Symbol" w:hAnsi="Symbol" w:hint="default"/>
        <w:sz w:val="16"/>
      </w:rPr>
    </w:lvl>
  </w:abstractNum>
  <w:abstractNum w:abstractNumId="30">
    <w:nsid w:val="32EC4161"/>
    <w:multiLevelType w:val="hybridMultilevel"/>
    <w:tmpl w:val="B59CA2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33312C8B"/>
    <w:multiLevelType w:val="hybridMultilevel"/>
    <w:tmpl w:val="2782FD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33EA45C7"/>
    <w:multiLevelType w:val="hybridMultilevel"/>
    <w:tmpl w:val="2DC43E06"/>
    <w:lvl w:ilvl="0" w:tplc="FFFFFFFF">
      <w:start w:val="2"/>
      <w:numFmt w:val="bullet"/>
      <w:lvlText w:val="-"/>
      <w:lvlJc w:val="left"/>
      <w:pPr>
        <w:tabs>
          <w:tab w:val="num" w:pos="720"/>
        </w:tabs>
        <w:ind w:left="720" w:hanging="360"/>
      </w:pPr>
      <w:rPr>
        <w:rFonts w:ascii="Times New Roman" w:eastAsia="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nsid w:val="33F57CB4"/>
    <w:multiLevelType w:val="hybridMultilevel"/>
    <w:tmpl w:val="06C04CEC"/>
    <w:lvl w:ilvl="0" w:tplc="A07E77BC">
      <w:start w:val="4"/>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34030481"/>
    <w:multiLevelType w:val="hybridMultilevel"/>
    <w:tmpl w:val="E870919A"/>
    <w:lvl w:ilvl="0" w:tplc="E13EBDCA">
      <w:start w:val="1"/>
      <w:numFmt w:val="bullet"/>
      <w:lvlText w:val=""/>
      <w:lvlJc w:val="left"/>
      <w:pPr>
        <w:tabs>
          <w:tab w:val="num" w:pos="1069"/>
        </w:tabs>
        <w:ind w:left="1069" w:hanging="360"/>
      </w:pPr>
      <w:rPr>
        <w:rFonts w:ascii="Symbol" w:hAnsi="Symbol" w:hint="default"/>
        <w:color w:val="auto"/>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5">
    <w:nsid w:val="35DE3785"/>
    <w:multiLevelType w:val="hybridMultilevel"/>
    <w:tmpl w:val="6C2A0904"/>
    <w:lvl w:ilvl="0" w:tplc="E13EBDCA">
      <w:start w:val="1"/>
      <w:numFmt w:val="bullet"/>
      <w:lvlText w:val=""/>
      <w:lvlJc w:val="left"/>
      <w:pPr>
        <w:tabs>
          <w:tab w:val="num" w:pos="1174"/>
        </w:tabs>
        <w:ind w:left="1174" w:hanging="360"/>
      </w:pPr>
      <w:rPr>
        <w:rFonts w:ascii="Symbol" w:hAnsi="Symbol" w:hint="default"/>
        <w:color w:val="auto"/>
      </w:rPr>
    </w:lvl>
    <w:lvl w:ilvl="1" w:tplc="8320F6EC" w:tentative="1">
      <w:start w:val="1"/>
      <w:numFmt w:val="lowerLetter"/>
      <w:lvlText w:val="%2."/>
      <w:lvlJc w:val="left"/>
      <w:pPr>
        <w:tabs>
          <w:tab w:val="num" w:pos="2120"/>
        </w:tabs>
        <w:ind w:left="2120" w:hanging="360"/>
      </w:pPr>
      <w:rPr>
        <w:rFonts w:cs="Times New Roman"/>
      </w:rPr>
    </w:lvl>
    <w:lvl w:ilvl="2" w:tplc="4274F01E" w:tentative="1">
      <w:start w:val="1"/>
      <w:numFmt w:val="lowerRoman"/>
      <w:lvlText w:val="%3."/>
      <w:lvlJc w:val="right"/>
      <w:pPr>
        <w:tabs>
          <w:tab w:val="num" w:pos="2840"/>
        </w:tabs>
        <w:ind w:left="2840" w:hanging="180"/>
      </w:pPr>
      <w:rPr>
        <w:rFonts w:cs="Times New Roman"/>
      </w:rPr>
    </w:lvl>
    <w:lvl w:ilvl="3" w:tplc="4B0EEEA2" w:tentative="1">
      <w:start w:val="1"/>
      <w:numFmt w:val="decimal"/>
      <w:lvlText w:val="%4."/>
      <w:lvlJc w:val="left"/>
      <w:pPr>
        <w:tabs>
          <w:tab w:val="num" w:pos="3560"/>
        </w:tabs>
        <w:ind w:left="3560" w:hanging="360"/>
      </w:pPr>
      <w:rPr>
        <w:rFonts w:cs="Times New Roman"/>
      </w:rPr>
    </w:lvl>
    <w:lvl w:ilvl="4" w:tplc="84180A9A" w:tentative="1">
      <w:start w:val="1"/>
      <w:numFmt w:val="lowerLetter"/>
      <w:lvlText w:val="%5."/>
      <w:lvlJc w:val="left"/>
      <w:pPr>
        <w:tabs>
          <w:tab w:val="num" w:pos="4280"/>
        </w:tabs>
        <w:ind w:left="4280" w:hanging="360"/>
      </w:pPr>
      <w:rPr>
        <w:rFonts w:cs="Times New Roman"/>
      </w:rPr>
    </w:lvl>
    <w:lvl w:ilvl="5" w:tplc="F26244B8" w:tentative="1">
      <w:start w:val="1"/>
      <w:numFmt w:val="lowerRoman"/>
      <w:lvlText w:val="%6."/>
      <w:lvlJc w:val="right"/>
      <w:pPr>
        <w:tabs>
          <w:tab w:val="num" w:pos="5000"/>
        </w:tabs>
        <w:ind w:left="5000" w:hanging="180"/>
      </w:pPr>
      <w:rPr>
        <w:rFonts w:cs="Times New Roman"/>
      </w:rPr>
    </w:lvl>
    <w:lvl w:ilvl="6" w:tplc="95BE377E" w:tentative="1">
      <w:start w:val="1"/>
      <w:numFmt w:val="decimal"/>
      <w:lvlText w:val="%7."/>
      <w:lvlJc w:val="left"/>
      <w:pPr>
        <w:tabs>
          <w:tab w:val="num" w:pos="5720"/>
        </w:tabs>
        <w:ind w:left="5720" w:hanging="360"/>
      </w:pPr>
      <w:rPr>
        <w:rFonts w:cs="Times New Roman"/>
      </w:rPr>
    </w:lvl>
    <w:lvl w:ilvl="7" w:tplc="4AC0313A" w:tentative="1">
      <w:start w:val="1"/>
      <w:numFmt w:val="lowerLetter"/>
      <w:lvlText w:val="%8."/>
      <w:lvlJc w:val="left"/>
      <w:pPr>
        <w:tabs>
          <w:tab w:val="num" w:pos="6440"/>
        </w:tabs>
        <w:ind w:left="6440" w:hanging="360"/>
      </w:pPr>
      <w:rPr>
        <w:rFonts w:cs="Times New Roman"/>
      </w:rPr>
    </w:lvl>
    <w:lvl w:ilvl="8" w:tplc="FAA64E78" w:tentative="1">
      <w:start w:val="1"/>
      <w:numFmt w:val="lowerRoman"/>
      <w:lvlText w:val="%9."/>
      <w:lvlJc w:val="right"/>
      <w:pPr>
        <w:tabs>
          <w:tab w:val="num" w:pos="7160"/>
        </w:tabs>
        <w:ind w:left="7160" w:hanging="180"/>
      </w:pPr>
      <w:rPr>
        <w:rFonts w:cs="Times New Roman"/>
      </w:rPr>
    </w:lvl>
  </w:abstractNum>
  <w:abstractNum w:abstractNumId="36">
    <w:nsid w:val="37EC0581"/>
    <w:multiLevelType w:val="hybridMultilevel"/>
    <w:tmpl w:val="A926C8A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38F01FB0"/>
    <w:multiLevelType w:val="hybridMultilevel"/>
    <w:tmpl w:val="CC2AF4D0"/>
    <w:lvl w:ilvl="0" w:tplc="FFFFFFFF">
      <w:start w:val="2"/>
      <w:numFmt w:val="bullet"/>
      <w:lvlText w:val="-"/>
      <w:lvlJc w:val="left"/>
      <w:pPr>
        <w:tabs>
          <w:tab w:val="num" w:pos="720"/>
        </w:tabs>
        <w:ind w:left="720" w:hanging="360"/>
      </w:pPr>
      <w:rPr>
        <w:rFonts w:ascii="Times New Roman" w:eastAsia="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nsid w:val="3DA06651"/>
    <w:multiLevelType w:val="hybridMultilevel"/>
    <w:tmpl w:val="EFE83C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3F5D1621"/>
    <w:multiLevelType w:val="singleLevel"/>
    <w:tmpl w:val="CD8E629E"/>
    <w:lvl w:ilvl="0">
      <w:start w:val="1"/>
      <w:numFmt w:val="bullet"/>
      <w:lvlText w:val=""/>
      <w:lvlJc w:val="left"/>
      <w:pPr>
        <w:tabs>
          <w:tab w:val="num" w:pos="360"/>
        </w:tabs>
        <w:ind w:left="360" w:hanging="360"/>
      </w:pPr>
      <w:rPr>
        <w:rFonts w:ascii="Symbol" w:hAnsi="Symbol" w:hint="default"/>
        <w:sz w:val="16"/>
      </w:rPr>
    </w:lvl>
  </w:abstractNum>
  <w:abstractNum w:abstractNumId="40">
    <w:nsid w:val="46EF0FA4"/>
    <w:multiLevelType w:val="singleLevel"/>
    <w:tmpl w:val="CD8E629E"/>
    <w:lvl w:ilvl="0">
      <w:start w:val="1"/>
      <w:numFmt w:val="bullet"/>
      <w:lvlText w:val=""/>
      <w:lvlJc w:val="left"/>
      <w:pPr>
        <w:tabs>
          <w:tab w:val="num" w:pos="360"/>
        </w:tabs>
        <w:ind w:left="360" w:hanging="360"/>
      </w:pPr>
      <w:rPr>
        <w:rFonts w:ascii="Symbol" w:hAnsi="Symbol" w:hint="default"/>
        <w:sz w:val="16"/>
      </w:rPr>
    </w:lvl>
  </w:abstractNum>
  <w:abstractNum w:abstractNumId="41">
    <w:nsid w:val="4DC40AED"/>
    <w:multiLevelType w:val="hybridMultilevel"/>
    <w:tmpl w:val="55CCCA94"/>
    <w:lvl w:ilvl="0" w:tplc="FFFFFFFF">
      <w:start w:val="1"/>
      <w:numFmt w:val="bullet"/>
      <w:lvlText w:val=""/>
      <w:lvlJc w:val="left"/>
      <w:pPr>
        <w:tabs>
          <w:tab w:val="num" w:pos="1174"/>
        </w:tabs>
        <w:ind w:left="1174" w:hanging="360"/>
      </w:pPr>
      <w:rPr>
        <w:rFonts w:ascii="Symbol" w:hAnsi="Symbol" w:hint="default"/>
      </w:rPr>
    </w:lvl>
    <w:lvl w:ilvl="1" w:tplc="04090001">
      <w:start w:val="1"/>
      <w:numFmt w:val="bullet"/>
      <w:lvlText w:val=""/>
      <w:lvlJc w:val="left"/>
      <w:pPr>
        <w:tabs>
          <w:tab w:val="num" w:pos="1894"/>
        </w:tabs>
        <w:ind w:left="1894" w:hanging="360"/>
      </w:pPr>
      <w:rPr>
        <w:rFonts w:ascii="Symbol" w:hAnsi="Symbol" w:hint="default"/>
      </w:rPr>
    </w:lvl>
    <w:lvl w:ilvl="2" w:tplc="FFFFFFFF" w:tentative="1">
      <w:start w:val="1"/>
      <w:numFmt w:val="bullet"/>
      <w:lvlText w:val=""/>
      <w:lvlJc w:val="left"/>
      <w:pPr>
        <w:tabs>
          <w:tab w:val="num" w:pos="2614"/>
        </w:tabs>
        <w:ind w:left="2614" w:hanging="360"/>
      </w:pPr>
      <w:rPr>
        <w:rFonts w:ascii="Wingdings" w:hAnsi="Wingdings" w:hint="default"/>
      </w:rPr>
    </w:lvl>
    <w:lvl w:ilvl="3" w:tplc="FFFFFFFF" w:tentative="1">
      <w:start w:val="1"/>
      <w:numFmt w:val="bullet"/>
      <w:lvlText w:val=""/>
      <w:lvlJc w:val="left"/>
      <w:pPr>
        <w:tabs>
          <w:tab w:val="num" w:pos="3334"/>
        </w:tabs>
        <w:ind w:left="3334" w:hanging="360"/>
      </w:pPr>
      <w:rPr>
        <w:rFonts w:ascii="Symbol" w:hAnsi="Symbol" w:hint="default"/>
      </w:rPr>
    </w:lvl>
    <w:lvl w:ilvl="4" w:tplc="FFFFFFFF" w:tentative="1">
      <w:start w:val="1"/>
      <w:numFmt w:val="bullet"/>
      <w:lvlText w:val="o"/>
      <w:lvlJc w:val="left"/>
      <w:pPr>
        <w:tabs>
          <w:tab w:val="num" w:pos="4054"/>
        </w:tabs>
        <w:ind w:left="4054" w:hanging="360"/>
      </w:pPr>
      <w:rPr>
        <w:rFonts w:ascii="Courier New" w:hAnsi="Courier New" w:hint="default"/>
      </w:rPr>
    </w:lvl>
    <w:lvl w:ilvl="5" w:tplc="FFFFFFFF" w:tentative="1">
      <w:start w:val="1"/>
      <w:numFmt w:val="bullet"/>
      <w:lvlText w:val=""/>
      <w:lvlJc w:val="left"/>
      <w:pPr>
        <w:tabs>
          <w:tab w:val="num" w:pos="4774"/>
        </w:tabs>
        <w:ind w:left="4774" w:hanging="360"/>
      </w:pPr>
      <w:rPr>
        <w:rFonts w:ascii="Wingdings" w:hAnsi="Wingdings" w:hint="default"/>
      </w:rPr>
    </w:lvl>
    <w:lvl w:ilvl="6" w:tplc="FFFFFFFF" w:tentative="1">
      <w:start w:val="1"/>
      <w:numFmt w:val="bullet"/>
      <w:lvlText w:val=""/>
      <w:lvlJc w:val="left"/>
      <w:pPr>
        <w:tabs>
          <w:tab w:val="num" w:pos="5494"/>
        </w:tabs>
        <w:ind w:left="5494" w:hanging="360"/>
      </w:pPr>
      <w:rPr>
        <w:rFonts w:ascii="Symbol" w:hAnsi="Symbol" w:hint="default"/>
      </w:rPr>
    </w:lvl>
    <w:lvl w:ilvl="7" w:tplc="FFFFFFFF" w:tentative="1">
      <w:start w:val="1"/>
      <w:numFmt w:val="bullet"/>
      <w:lvlText w:val="o"/>
      <w:lvlJc w:val="left"/>
      <w:pPr>
        <w:tabs>
          <w:tab w:val="num" w:pos="6214"/>
        </w:tabs>
        <w:ind w:left="6214" w:hanging="360"/>
      </w:pPr>
      <w:rPr>
        <w:rFonts w:ascii="Courier New" w:hAnsi="Courier New" w:hint="default"/>
      </w:rPr>
    </w:lvl>
    <w:lvl w:ilvl="8" w:tplc="FFFFFFFF" w:tentative="1">
      <w:start w:val="1"/>
      <w:numFmt w:val="bullet"/>
      <w:lvlText w:val=""/>
      <w:lvlJc w:val="left"/>
      <w:pPr>
        <w:tabs>
          <w:tab w:val="num" w:pos="6934"/>
        </w:tabs>
        <w:ind w:left="6934" w:hanging="360"/>
      </w:pPr>
      <w:rPr>
        <w:rFonts w:ascii="Wingdings" w:hAnsi="Wingdings" w:hint="default"/>
      </w:rPr>
    </w:lvl>
  </w:abstractNum>
  <w:abstractNum w:abstractNumId="42">
    <w:nsid w:val="4E16699E"/>
    <w:multiLevelType w:val="hybridMultilevel"/>
    <w:tmpl w:val="4E6E65A6"/>
    <w:lvl w:ilvl="0" w:tplc="FFFFFFFF">
      <w:start w:val="2"/>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nsid w:val="4E735E70"/>
    <w:multiLevelType w:val="hybridMultilevel"/>
    <w:tmpl w:val="65D4D212"/>
    <w:lvl w:ilvl="0" w:tplc="FFFFFFFF">
      <w:start w:val="2"/>
      <w:numFmt w:val="bullet"/>
      <w:lvlText w:val="-"/>
      <w:lvlJc w:val="left"/>
      <w:pPr>
        <w:tabs>
          <w:tab w:val="num" w:pos="720"/>
        </w:tabs>
        <w:ind w:left="720" w:hanging="360"/>
      </w:pPr>
      <w:rPr>
        <w:rFonts w:ascii="Times New Roman" w:eastAsia="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4">
    <w:nsid w:val="4EED1B31"/>
    <w:multiLevelType w:val="hybridMultilevel"/>
    <w:tmpl w:val="C6D6A008"/>
    <w:lvl w:ilvl="0" w:tplc="E13EBDCA">
      <w:start w:val="1"/>
      <w:numFmt w:val="bullet"/>
      <w:lvlText w:val=""/>
      <w:lvlJc w:val="left"/>
      <w:pPr>
        <w:tabs>
          <w:tab w:val="num" w:pos="1069"/>
        </w:tabs>
        <w:ind w:left="1069" w:hanging="360"/>
      </w:pPr>
      <w:rPr>
        <w:rFonts w:ascii="Symbol" w:hAnsi="Symbol" w:hint="default"/>
        <w:color w:val="auto"/>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45">
    <w:nsid w:val="4F0F2ED3"/>
    <w:multiLevelType w:val="hybridMultilevel"/>
    <w:tmpl w:val="2AE85530"/>
    <w:lvl w:ilvl="0" w:tplc="FFFFFFFF">
      <w:start w:val="1"/>
      <w:numFmt w:val="lowerRoman"/>
      <w:pStyle w:val="NormIndentSubNumb"/>
      <w:lvlText w:val="%1."/>
      <w:lvlJc w:val="right"/>
      <w:pPr>
        <w:tabs>
          <w:tab w:val="num" w:pos="1381"/>
        </w:tabs>
        <w:ind w:left="1381"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6">
    <w:nsid w:val="4F3C66AE"/>
    <w:multiLevelType w:val="hybridMultilevel"/>
    <w:tmpl w:val="EBDE6BFC"/>
    <w:lvl w:ilvl="0" w:tplc="74B4BC80">
      <w:start w:val="1"/>
      <w:numFmt w:val="bullet"/>
      <w:lvlText w:val=""/>
      <w:lvlJc w:val="left"/>
      <w:pPr>
        <w:tabs>
          <w:tab w:val="num" w:pos="576"/>
        </w:tabs>
        <w:ind w:left="576" w:hanging="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nsid w:val="51C66BEC"/>
    <w:multiLevelType w:val="hybridMultilevel"/>
    <w:tmpl w:val="F65843F0"/>
    <w:lvl w:ilvl="0" w:tplc="E13EBDC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nsid w:val="522F25CF"/>
    <w:multiLevelType w:val="hybridMultilevel"/>
    <w:tmpl w:val="8BDE4F5A"/>
    <w:lvl w:ilvl="0" w:tplc="E13EBDCA">
      <w:start w:val="1"/>
      <w:numFmt w:val="bullet"/>
      <w:lvlText w:val=""/>
      <w:lvlJc w:val="left"/>
      <w:pPr>
        <w:tabs>
          <w:tab w:val="num" w:pos="1174"/>
        </w:tabs>
        <w:ind w:left="1174" w:hanging="360"/>
      </w:pPr>
      <w:rPr>
        <w:rFonts w:ascii="Symbol" w:hAnsi="Symbol" w:hint="default"/>
        <w:color w:val="auto"/>
      </w:rPr>
    </w:lvl>
    <w:lvl w:ilvl="1" w:tplc="04090001">
      <w:start w:val="1"/>
      <w:numFmt w:val="bullet"/>
      <w:lvlText w:val=""/>
      <w:lvlJc w:val="left"/>
      <w:pPr>
        <w:tabs>
          <w:tab w:val="num" w:pos="1894"/>
        </w:tabs>
        <w:ind w:left="1894" w:hanging="360"/>
      </w:pPr>
      <w:rPr>
        <w:rFonts w:ascii="Symbol" w:hAnsi="Symbol" w:hint="default"/>
      </w:rPr>
    </w:lvl>
    <w:lvl w:ilvl="2" w:tplc="FFFFFFFF" w:tentative="1">
      <w:start w:val="1"/>
      <w:numFmt w:val="bullet"/>
      <w:lvlText w:val=""/>
      <w:lvlJc w:val="left"/>
      <w:pPr>
        <w:tabs>
          <w:tab w:val="num" w:pos="2614"/>
        </w:tabs>
        <w:ind w:left="2614" w:hanging="360"/>
      </w:pPr>
      <w:rPr>
        <w:rFonts w:ascii="Wingdings" w:hAnsi="Wingdings" w:hint="default"/>
      </w:rPr>
    </w:lvl>
    <w:lvl w:ilvl="3" w:tplc="FFFFFFFF" w:tentative="1">
      <w:start w:val="1"/>
      <w:numFmt w:val="bullet"/>
      <w:lvlText w:val=""/>
      <w:lvlJc w:val="left"/>
      <w:pPr>
        <w:tabs>
          <w:tab w:val="num" w:pos="3334"/>
        </w:tabs>
        <w:ind w:left="3334" w:hanging="360"/>
      </w:pPr>
      <w:rPr>
        <w:rFonts w:ascii="Symbol" w:hAnsi="Symbol" w:hint="default"/>
      </w:rPr>
    </w:lvl>
    <w:lvl w:ilvl="4" w:tplc="FFFFFFFF" w:tentative="1">
      <w:start w:val="1"/>
      <w:numFmt w:val="bullet"/>
      <w:lvlText w:val="o"/>
      <w:lvlJc w:val="left"/>
      <w:pPr>
        <w:tabs>
          <w:tab w:val="num" w:pos="4054"/>
        </w:tabs>
        <w:ind w:left="4054" w:hanging="360"/>
      </w:pPr>
      <w:rPr>
        <w:rFonts w:ascii="Courier New" w:hAnsi="Courier New" w:hint="default"/>
      </w:rPr>
    </w:lvl>
    <w:lvl w:ilvl="5" w:tplc="FFFFFFFF" w:tentative="1">
      <w:start w:val="1"/>
      <w:numFmt w:val="bullet"/>
      <w:lvlText w:val=""/>
      <w:lvlJc w:val="left"/>
      <w:pPr>
        <w:tabs>
          <w:tab w:val="num" w:pos="4774"/>
        </w:tabs>
        <w:ind w:left="4774" w:hanging="360"/>
      </w:pPr>
      <w:rPr>
        <w:rFonts w:ascii="Wingdings" w:hAnsi="Wingdings" w:hint="default"/>
      </w:rPr>
    </w:lvl>
    <w:lvl w:ilvl="6" w:tplc="FFFFFFFF" w:tentative="1">
      <w:start w:val="1"/>
      <w:numFmt w:val="bullet"/>
      <w:lvlText w:val=""/>
      <w:lvlJc w:val="left"/>
      <w:pPr>
        <w:tabs>
          <w:tab w:val="num" w:pos="5494"/>
        </w:tabs>
        <w:ind w:left="5494" w:hanging="360"/>
      </w:pPr>
      <w:rPr>
        <w:rFonts w:ascii="Symbol" w:hAnsi="Symbol" w:hint="default"/>
      </w:rPr>
    </w:lvl>
    <w:lvl w:ilvl="7" w:tplc="FFFFFFFF" w:tentative="1">
      <w:start w:val="1"/>
      <w:numFmt w:val="bullet"/>
      <w:lvlText w:val="o"/>
      <w:lvlJc w:val="left"/>
      <w:pPr>
        <w:tabs>
          <w:tab w:val="num" w:pos="6214"/>
        </w:tabs>
        <w:ind w:left="6214" w:hanging="360"/>
      </w:pPr>
      <w:rPr>
        <w:rFonts w:ascii="Courier New" w:hAnsi="Courier New" w:hint="default"/>
      </w:rPr>
    </w:lvl>
    <w:lvl w:ilvl="8" w:tplc="FFFFFFFF" w:tentative="1">
      <w:start w:val="1"/>
      <w:numFmt w:val="bullet"/>
      <w:lvlText w:val=""/>
      <w:lvlJc w:val="left"/>
      <w:pPr>
        <w:tabs>
          <w:tab w:val="num" w:pos="6934"/>
        </w:tabs>
        <w:ind w:left="6934" w:hanging="360"/>
      </w:pPr>
      <w:rPr>
        <w:rFonts w:ascii="Wingdings" w:hAnsi="Wingdings" w:hint="default"/>
      </w:rPr>
    </w:lvl>
  </w:abstractNum>
  <w:abstractNum w:abstractNumId="49">
    <w:nsid w:val="52530FAA"/>
    <w:multiLevelType w:val="hybridMultilevel"/>
    <w:tmpl w:val="4EC2D402"/>
    <w:lvl w:ilvl="0" w:tplc="FFFFFFFF">
      <w:start w:val="1"/>
      <w:numFmt w:val="bullet"/>
      <w:lvlText w:val=""/>
      <w:lvlJc w:val="left"/>
      <w:pPr>
        <w:tabs>
          <w:tab w:val="num" w:pos="576"/>
        </w:tabs>
        <w:ind w:left="576" w:hanging="432"/>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0">
    <w:nsid w:val="546578BB"/>
    <w:multiLevelType w:val="hybridMultilevel"/>
    <w:tmpl w:val="B3A688F6"/>
    <w:lvl w:ilvl="0" w:tplc="E13EBDC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1">
    <w:nsid w:val="594575F7"/>
    <w:multiLevelType w:val="hybridMultilevel"/>
    <w:tmpl w:val="B3A688F6"/>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2">
    <w:nsid w:val="59CD5DCC"/>
    <w:multiLevelType w:val="hybridMultilevel"/>
    <w:tmpl w:val="377600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
    <w:nsid w:val="5CCE17B0"/>
    <w:multiLevelType w:val="hybridMultilevel"/>
    <w:tmpl w:val="BBA4FF56"/>
    <w:lvl w:ilvl="0" w:tplc="E13EBDC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
    <w:nsid w:val="61873FE5"/>
    <w:multiLevelType w:val="hybridMultilevel"/>
    <w:tmpl w:val="B3A688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5">
    <w:nsid w:val="61FA0DA4"/>
    <w:multiLevelType w:val="hybridMultilevel"/>
    <w:tmpl w:val="EB9445D2"/>
    <w:lvl w:ilvl="0" w:tplc="FFFFFFFF">
      <w:start w:val="2"/>
      <w:numFmt w:val="bullet"/>
      <w:lvlText w:val="-"/>
      <w:lvlJc w:val="left"/>
      <w:pPr>
        <w:tabs>
          <w:tab w:val="num" w:pos="720"/>
        </w:tabs>
        <w:ind w:left="720" w:hanging="360"/>
      </w:pPr>
      <w:rPr>
        <w:rFonts w:ascii="Times New Roman" w:eastAsia="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6">
    <w:nsid w:val="6B8B0609"/>
    <w:multiLevelType w:val="hybridMultilevel"/>
    <w:tmpl w:val="51E08EC8"/>
    <w:lvl w:ilvl="0" w:tplc="FFFFFFFF">
      <w:start w:val="2"/>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7">
    <w:nsid w:val="6E533DE0"/>
    <w:multiLevelType w:val="hybridMultilevel"/>
    <w:tmpl w:val="FBA476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8">
    <w:nsid w:val="6F83473D"/>
    <w:multiLevelType w:val="hybridMultilevel"/>
    <w:tmpl w:val="634843CE"/>
    <w:lvl w:ilvl="0" w:tplc="E13EBDCA">
      <w:start w:val="1"/>
      <w:numFmt w:val="bullet"/>
      <w:lvlText w:val=""/>
      <w:lvlJc w:val="left"/>
      <w:pPr>
        <w:tabs>
          <w:tab w:val="num" w:pos="1069"/>
        </w:tabs>
        <w:ind w:left="1069" w:hanging="360"/>
      </w:pPr>
      <w:rPr>
        <w:rFonts w:ascii="Symbol" w:hAnsi="Symbol" w:hint="default"/>
        <w:color w:val="auto"/>
      </w:rPr>
    </w:lvl>
    <w:lvl w:ilvl="1" w:tplc="04090003">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59">
    <w:nsid w:val="6F8E644B"/>
    <w:multiLevelType w:val="hybridMultilevel"/>
    <w:tmpl w:val="B3A688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0">
    <w:nsid w:val="71343B0F"/>
    <w:multiLevelType w:val="multilevel"/>
    <w:tmpl w:val="AC76C24A"/>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1">
    <w:nsid w:val="7228334C"/>
    <w:multiLevelType w:val="hybridMultilevel"/>
    <w:tmpl w:val="3D6499C8"/>
    <w:lvl w:ilvl="0" w:tplc="FFFFFFFF">
      <w:start w:val="1"/>
      <w:numFmt w:val="upperLetter"/>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2">
    <w:nsid w:val="72B37D63"/>
    <w:multiLevelType w:val="hybridMultilevel"/>
    <w:tmpl w:val="0A862B0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3">
    <w:nsid w:val="74EA11FB"/>
    <w:multiLevelType w:val="hybridMultilevel"/>
    <w:tmpl w:val="13AE525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4">
    <w:nsid w:val="76167E1E"/>
    <w:multiLevelType w:val="singleLevel"/>
    <w:tmpl w:val="CD8E629E"/>
    <w:lvl w:ilvl="0">
      <w:start w:val="1"/>
      <w:numFmt w:val="bullet"/>
      <w:lvlText w:val=""/>
      <w:lvlJc w:val="left"/>
      <w:pPr>
        <w:tabs>
          <w:tab w:val="num" w:pos="360"/>
        </w:tabs>
        <w:ind w:left="360" w:hanging="360"/>
      </w:pPr>
      <w:rPr>
        <w:rFonts w:ascii="Symbol" w:hAnsi="Symbol" w:hint="default"/>
        <w:sz w:val="16"/>
      </w:rPr>
    </w:lvl>
  </w:abstractNum>
  <w:abstractNum w:abstractNumId="65">
    <w:nsid w:val="76810604"/>
    <w:multiLevelType w:val="singleLevel"/>
    <w:tmpl w:val="CD8E629E"/>
    <w:lvl w:ilvl="0">
      <w:start w:val="1"/>
      <w:numFmt w:val="bullet"/>
      <w:lvlText w:val=""/>
      <w:lvlJc w:val="left"/>
      <w:pPr>
        <w:tabs>
          <w:tab w:val="num" w:pos="360"/>
        </w:tabs>
        <w:ind w:left="360" w:hanging="360"/>
      </w:pPr>
      <w:rPr>
        <w:rFonts w:ascii="Symbol" w:hAnsi="Symbol" w:hint="default"/>
        <w:sz w:val="16"/>
      </w:rPr>
    </w:lvl>
  </w:abstractNum>
  <w:abstractNum w:abstractNumId="66">
    <w:nsid w:val="76A726A8"/>
    <w:multiLevelType w:val="multilevel"/>
    <w:tmpl w:val="A7ACEB90"/>
    <w:lvl w:ilvl="0">
      <w:start w:val="1"/>
      <w:numFmt w:val="decimal"/>
      <w:lvlText w:val="%1."/>
      <w:lvlJc w:val="left"/>
      <w:pPr>
        <w:tabs>
          <w:tab w:val="num" w:pos="3240"/>
        </w:tabs>
        <w:ind w:left="2880"/>
      </w:pPr>
      <w:rPr>
        <w:rFonts w:cs="Times New Roman"/>
      </w:rPr>
    </w:lvl>
    <w:lvl w:ilvl="1">
      <w:start w:val="1"/>
      <w:numFmt w:val="decimal"/>
      <w:lvlText w:val="%1.%2"/>
      <w:lvlJc w:val="left"/>
      <w:pPr>
        <w:tabs>
          <w:tab w:val="num" w:pos="0"/>
        </w:tabs>
      </w:pPr>
      <w:rPr>
        <w:rFonts w:cs="Times New Roman"/>
      </w:rPr>
    </w:lvl>
    <w:lvl w:ilvl="2">
      <w:start w:val="1"/>
      <w:numFmt w:val="decimal"/>
      <w:lvlText w:val="%1.%2.%3"/>
      <w:lvlJc w:val="left"/>
      <w:pPr>
        <w:tabs>
          <w:tab w:val="num" w:pos="0"/>
        </w:tabs>
      </w:pPr>
      <w:rPr>
        <w:rFonts w:cs="Times New Roman"/>
      </w:rPr>
    </w:lvl>
    <w:lvl w:ilvl="3">
      <w:start w:val="1"/>
      <w:numFmt w:val="decimal"/>
      <w:lvlText w:val="%1.%2.%3.%4"/>
      <w:lvlJc w:val="left"/>
      <w:pPr>
        <w:tabs>
          <w:tab w:val="num" w:pos="0"/>
        </w:tabs>
      </w:pPr>
      <w:rPr>
        <w:rFonts w:cs="Times New Roman"/>
      </w:rPr>
    </w:lvl>
    <w:lvl w:ilvl="4">
      <w:start w:val="1"/>
      <w:numFmt w:val="decimal"/>
      <w:lvlText w:val="%1.%2.%3.%4.%5"/>
      <w:lvlJc w:val="left"/>
      <w:pPr>
        <w:tabs>
          <w:tab w:val="num" w:pos="0"/>
        </w:tabs>
      </w:pPr>
      <w:rPr>
        <w:rFonts w:cs="Times New Roman"/>
      </w:rPr>
    </w:lvl>
    <w:lvl w:ilvl="5">
      <w:start w:val="1"/>
      <w:numFmt w:val="decimal"/>
      <w:lvlText w:val="%1.%2.%3.%4.%5.%6"/>
      <w:lvlJc w:val="left"/>
      <w:pPr>
        <w:tabs>
          <w:tab w:val="num" w:pos="0"/>
        </w:tabs>
      </w:pPr>
      <w:rPr>
        <w:rFonts w:cs="Times New Roman"/>
      </w:rPr>
    </w:lvl>
    <w:lvl w:ilvl="6">
      <w:start w:val="1"/>
      <w:numFmt w:val="decimal"/>
      <w:lvlText w:val="%1.%2.%3.%4.%5.%6.%7"/>
      <w:lvlJc w:val="left"/>
      <w:pPr>
        <w:tabs>
          <w:tab w:val="num" w:pos="0"/>
        </w:tabs>
      </w:pPr>
      <w:rPr>
        <w:rFonts w:cs="Times New Roman"/>
      </w:rPr>
    </w:lvl>
    <w:lvl w:ilvl="7">
      <w:start w:val="1"/>
      <w:numFmt w:val="decimal"/>
      <w:lvlText w:val="%1.%2.%3.%4.%5.%6.%7.%8"/>
      <w:lvlJc w:val="left"/>
      <w:pPr>
        <w:tabs>
          <w:tab w:val="num" w:pos="0"/>
        </w:tabs>
      </w:pPr>
      <w:rPr>
        <w:rFonts w:cs="Times New Roman"/>
      </w:rPr>
    </w:lvl>
    <w:lvl w:ilvl="8">
      <w:start w:val="1"/>
      <w:numFmt w:val="decimal"/>
      <w:lvlText w:val="%1.%2.%3.%4.%5.%6.%7.%8.%9"/>
      <w:lvlJc w:val="left"/>
      <w:pPr>
        <w:tabs>
          <w:tab w:val="num" w:pos="0"/>
        </w:tabs>
      </w:pPr>
      <w:rPr>
        <w:rFonts w:cs="Times New Roman"/>
      </w:rPr>
    </w:lvl>
  </w:abstractNum>
  <w:abstractNum w:abstractNumId="67">
    <w:nsid w:val="772B7855"/>
    <w:multiLevelType w:val="hybridMultilevel"/>
    <w:tmpl w:val="A33CD46C"/>
    <w:lvl w:ilvl="0" w:tplc="04090001">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783136F9"/>
    <w:multiLevelType w:val="singleLevel"/>
    <w:tmpl w:val="CD8E629E"/>
    <w:lvl w:ilvl="0">
      <w:start w:val="1"/>
      <w:numFmt w:val="bullet"/>
      <w:lvlText w:val=""/>
      <w:lvlJc w:val="left"/>
      <w:pPr>
        <w:tabs>
          <w:tab w:val="num" w:pos="360"/>
        </w:tabs>
        <w:ind w:left="360" w:hanging="360"/>
      </w:pPr>
      <w:rPr>
        <w:rFonts w:ascii="Symbol" w:hAnsi="Symbol" w:hint="default"/>
        <w:sz w:val="16"/>
      </w:rPr>
    </w:lvl>
  </w:abstractNum>
  <w:abstractNum w:abstractNumId="69">
    <w:nsid w:val="78954BDB"/>
    <w:multiLevelType w:val="hybridMultilevel"/>
    <w:tmpl w:val="6C2A0904"/>
    <w:lvl w:ilvl="0" w:tplc="E13EBDCA">
      <w:start w:val="1"/>
      <w:numFmt w:val="bullet"/>
      <w:lvlText w:val=""/>
      <w:lvlJc w:val="left"/>
      <w:pPr>
        <w:tabs>
          <w:tab w:val="num" w:pos="1174"/>
        </w:tabs>
        <w:ind w:left="1174" w:hanging="360"/>
      </w:pPr>
      <w:rPr>
        <w:rFonts w:ascii="Symbol" w:hAnsi="Symbol" w:hint="default"/>
        <w:color w:val="auto"/>
      </w:rPr>
    </w:lvl>
    <w:lvl w:ilvl="1" w:tplc="B4909040" w:tentative="1">
      <w:start w:val="1"/>
      <w:numFmt w:val="lowerLetter"/>
      <w:lvlText w:val="%2."/>
      <w:lvlJc w:val="left"/>
      <w:pPr>
        <w:tabs>
          <w:tab w:val="num" w:pos="2120"/>
        </w:tabs>
        <w:ind w:left="2120" w:hanging="360"/>
      </w:pPr>
      <w:rPr>
        <w:rFonts w:cs="Times New Roman"/>
      </w:rPr>
    </w:lvl>
    <w:lvl w:ilvl="2" w:tplc="653E69B8" w:tentative="1">
      <w:start w:val="1"/>
      <w:numFmt w:val="lowerRoman"/>
      <w:lvlText w:val="%3."/>
      <w:lvlJc w:val="right"/>
      <w:pPr>
        <w:tabs>
          <w:tab w:val="num" w:pos="2840"/>
        </w:tabs>
        <w:ind w:left="2840" w:hanging="180"/>
      </w:pPr>
      <w:rPr>
        <w:rFonts w:cs="Times New Roman"/>
      </w:rPr>
    </w:lvl>
    <w:lvl w:ilvl="3" w:tplc="4D3A28E6" w:tentative="1">
      <w:start w:val="1"/>
      <w:numFmt w:val="decimal"/>
      <w:lvlText w:val="%4."/>
      <w:lvlJc w:val="left"/>
      <w:pPr>
        <w:tabs>
          <w:tab w:val="num" w:pos="3560"/>
        </w:tabs>
        <w:ind w:left="3560" w:hanging="360"/>
      </w:pPr>
      <w:rPr>
        <w:rFonts w:cs="Times New Roman"/>
      </w:rPr>
    </w:lvl>
    <w:lvl w:ilvl="4" w:tplc="81704E4C" w:tentative="1">
      <w:start w:val="1"/>
      <w:numFmt w:val="lowerLetter"/>
      <w:lvlText w:val="%5."/>
      <w:lvlJc w:val="left"/>
      <w:pPr>
        <w:tabs>
          <w:tab w:val="num" w:pos="4280"/>
        </w:tabs>
        <w:ind w:left="4280" w:hanging="360"/>
      </w:pPr>
      <w:rPr>
        <w:rFonts w:cs="Times New Roman"/>
      </w:rPr>
    </w:lvl>
    <w:lvl w:ilvl="5" w:tplc="336643AA" w:tentative="1">
      <w:start w:val="1"/>
      <w:numFmt w:val="lowerRoman"/>
      <w:lvlText w:val="%6."/>
      <w:lvlJc w:val="right"/>
      <w:pPr>
        <w:tabs>
          <w:tab w:val="num" w:pos="5000"/>
        </w:tabs>
        <w:ind w:left="5000" w:hanging="180"/>
      </w:pPr>
      <w:rPr>
        <w:rFonts w:cs="Times New Roman"/>
      </w:rPr>
    </w:lvl>
    <w:lvl w:ilvl="6" w:tplc="502E571A" w:tentative="1">
      <w:start w:val="1"/>
      <w:numFmt w:val="decimal"/>
      <w:lvlText w:val="%7."/>
      <w:lvlJc w:val="left"/>
      <w:pPr>
        <w:tabs>
          <w:tab w:val="num" w:pos="5720"/>
        </w:tabs>
        <w:ind w:left="5720" w:hanging="360"/>
      </w:pPr>
      <w:rPr>
        <w:rFonts w:cs="Times New Roman"/>
      </w:rPr>
    </w:lvl>
    <w:lvl w:ilvl="7" w:tplc="E872DC3A" w:tentative="1">
      <w:start w:val="1"/>
      <w:numFmt w:val="lowerLetter"/>
      <w:lvlText w:val="%8."/>
      <w:lvlJc w:val="left"/>
      <w:pPr>
        <w:tabs>
          <w:tab w:val="num" w:pos="6440"/>
        </w:tabs>
        <w:ind w:left="6440" w:hanging="360"/>
      </w:pPr>
      <w:rPr>
        <w:rFonts w:cs="Times New Roman"/>
      </w:rPr>
    </w:lvl>
    <w:lvl w:ilvl="8" w:tplc="36860894" w:tentative="1">
      <w:start w:val="1"/>
      <w:numFmt w:val="lowerRoman"/>
      <w:lvlText w:val="%9."/>
      <w:lvlJc w:val="right"/>
      <w:pPr>
        <w:tabs>
          <w:tab w:val="num" w:pos="7160"/>
        </w:tabs>
        <w:ind w:left="7160" w:hanging="180"/>
      </w:pPr>
      <w:rPr>
        <w:rFonts w:cs="Times New Roman"/>
      </w:rPr>
    </w:lvl>
  </w:abstractNum>
  <w:abstractNum w:abstractNumId="70">
    <w:nsid w:val="78DC53BC"/>
    <w:multiLevelType w:val="singleLevel"/>
    <w:tmpl w:val="CD8E629E"/>
    <w:lvl w:ilvl="0">
      <w:start w:val="1"/>
      <w:numFmt w:val="bullet"/>
      <w:lvlText w:val=""/>
      <w:lvlJc w:val="left"/>
      <w:pPr>
        <w:tabs>
          <w:tab w:val="num" w:pos="360"/>
        </w:tabs>
        <w:ind w:left="360" w:hanging="360"/>
      </w:pPr>
      <w:rPr>
        <w:rFonts w:ascii="Symbol" w:hAnsi="Symbol" w:hint="default"/>
        <w:sz w:val="16"/>
      </w:rPr>
    </w:lvl>
  </w:abstractNum>
  <w:abstractNum w:abstractNumId="71">
    <w:nsid w:val="78E3745B"/>
    <w:multiLevelType w:val="hybridMultilevel"/>
    <w:tmpl w:val="2B36F9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2">
    <w:nsid w:val="79185BC1"/>
    <w:multiLevelType w:val="hybridMultilevel"/>
    <w:tmpl w:val="6C2A0904"/>
    <w:lvl w:ilvl="0" w:tplc="FFFFFFFF">
      <w:start w:val="1"/>
      <w:numFmt w:val="lowerLetter"/>
      <w:lvlText w:val="%1)"/>
      <w:lvlJc w:val="left"/>
      <w:pPr>
        <w:tabs>
          <w:tab w:val="num" w:pos="1398"/>
        </w:tabs>
        <w:ind w:left="1398" w:hanging="360"/>
      </w:pPr>
      <w:rPr>
        <w:rFonts w:cs="Times New Roman" w:hint="default"/>
      </w:rPr>
    </w:lvl>
    <w:lvl w:ilvl="1" w:tplc="FFFFFFFF" w:tentative="1">
      <w:start w:val="1"/>
      <w:numFmt w:val="lowerLetter"/>
      <w:lvlText w:val="%2."/>
      <w:lvlJc w:val="left"/>
      <w:pPr>
        <w:tabs>
          <w:tab w:val="num" w:pos="2120"/>
        </w:tabs>
        <w:ind w:left="2120" w:hanging="360"/>
      </w:pPr>
      <w:rPr>
        <w:rFonts w:cs="Times New Roman"/>
      </w:rPr>
    </w:lvl>
    <w:lvl w:ilvl="2" w:tplc="FFFFFFFF" w:tentative="1">
      <w:start w:val="1"/>
      <w:numFmt w:val="lowerRoman"/>
      <w:lvlText w:val="%3."/>
      <w:lvlJc w:val="right"/>
      <w:pPr>
        <w:tabs>
          <w:tab w:val="num" w:pos="2840"/>
        </w:tabs>
        <w:ind w:left="2840" w:hanging="180"/>
      </w:pPr>
      <w:rPr>
        <w:rFonts w:cs="Times New Roman"/>
      </w:rPr>
    </w:lvl>
    <w:lvl w:ilvl="3" w:tplc="FFFFFFFF" w:tentative="1">
      <w:start w:val="1"/>
      <w:numFmt w:val="decimal"/>
      <w:lvlText w:val="%4."/>
      <w:lvlJc w:val="left"/>
      <w:pPr>
        <w:tabs>
          <w:tab w:val="num" w:pos="3560"/>
        </w:tabs>
        <w:ind w:left="3560" w:hanging="360"/>
      </w:pPr>
      <w:rPr>
        <w:rFonts w:cs="Times New Roman"/>
      </w:rPr>
    </w:lvl>
    <w:lvl w:ilvl="4" w:tplc="FFFFFFFF" w:tentative="1">
      <w:start w:val="1"/>
      <w:numFmt w:val="lowerLetter"/>
      <w:lvlText w:val="%5."/>
      <w:lvlJc w:val="left"/>
      <w:pPr>
        <w:tabs>
          <w:tab w:val="num" w:pos="4280"/>
        </w:tabs>
        <w:ind w:left="4280" w:hanging="360"/>
      </w:pPr>
      <w:rPr>
        <w:rFonts w:cs="Times New Roman"/>
      </w:rPr>
    </w:lvl>
    <w:lvl w:ilvl="5" w:tplc="FFFFFFFF" w:tentative="1">
      <w:start w:val="1"/>
      <w:numFmt w:val="lowerRoman"/>
      <w:lvlText w:val="%6."/>
      <w:lvlJc w:val="right"/>
      <w:pPr>
        <w:tabs>
          <w:tab w:val="num" w:pos="5000"/>
        </w:tabs>
        <w:ind w:left="5000" w:hanging="180"/>
      </w:pPr>
      <w:rPr>
        <w:rFonts w:cs="Times New Roman"/>
      </w:rPr>
    </w:lvl>
    <w:lvl w:ilvl="6" w:tplc="FFFFFFFF" w:tentative="1">
      <w:start w:val="1"/>
      <w:numFmt w:val="decimal"/>
      <w:lvlText w:val="%7."/>
      <w:lvlJc w:val="left"/>
      <w:pPr>
        <w:tabs>
          <w:tab w:val="num" w:pos="5720"/>
        </w:tabs>
        <w:ind w:left="5720" w:hanging="360"/>
      </w:pPr>
      <w:rPr>
        <w:rFonts w:cs="Times New Roman"/>
      </w:rPr>
    </w:lvl>
    <w:lvl w:ilvl="7" w:tplc="FFFFFFFF" w:tentative="1">
      <w:start w:val="1"/>
      <w:numFmt w:val="lowerLetter"/>
      <w:lvlText w:val="%8."/>
      <w:lvlJc w:val="left"/>
      <w:pPr>
        <w:tabs>
          <w:tab w:val="num" w:pos="6440"/>
        </w:tabs>
        <w:ind w:left="6440" w:hanging="360"/>
      </w:pPr>
      <w:rPr>
        <w:rFonts w:cs="Times New Roman"/>
      </w:rPr>
    </w:lvl>
    <w:lvl w:ilvl="8" w:tplc="FFFFFFFF" w:tentative="1">
      <w:start w:val="1"/>
      <w:numFmt w:val="lowerRoman"/>
      <w:lvlText w:val="%9."/>
      <w:lvlJc w:val="right"/>
      <w:pPr>
        <w:tabs>
          <w:tab w:val="num" w:pos="7160"/>
        </w:tabs>
        <w:ind w:left="7160" w:hanging="180"/>
      </w:pPr>
      <w:rPr>
        <w:rFonts w:cs="Times New Roman"/>
      </w:rPr>
    </w:lvl>
  </w:abstractNum>
  <w:abstractNum w:abstractNumId="73">
    <w:nsid w:val="79B57902"/>
    <w:multiLevelType w:val="hybridMultilevel"/>
    <w:tmpl w:val="2A6CDAE0"/>
    <w:lvl w:ilvl="0" w:tplc="E13EBDCA">
      <w:start w:val="1"/>
      <w:numFmt w:val="bullet"/>
      <w:lvlText w:val=""/>
      <w:lvlJc w:val="left"/>
      <w:pPr>
        <w:tabs>
          <w:tab w:val="num" w:pos="1069"/>
        </w:tabs>
        <w:ind w:left="1069" w:hanging="360"/>
      </w:pPr>
      <w:rPr>
        <w:rFonts w:ascii="Symbol" w:hAnsi="Symbol" w:hint="default"/>
        <w:color w:val="auto"/>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74">
    <w:nsid w:val="79F04A2E"/>
    <w:multiLevelType w:val="hybridMultilevel"/>
    <w:tmpl w:val="4E50B38C"/>
    <w:lvl w:ilvl="0" w:tplc="FFFFFFFF">
      <w:start w:val="1"/>
      <w:numFmt w:val="bullet"/>
      <w:pStyle w:val="NormIndentSubBull"/>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72"/>
        </w:tabs>
        <w:ind w:left="172" w:hanging="360"/>
      </w:pPr>
      <w:rPr>
        <w:rFonts w:ascii="Courier New" w:hAnsi="Courier New" w:hint="default"/>
      </w:rPr>
    </w:lvl>
    <w:lvl w:ilvl="2" w:tplc="FFFFFFFF" w:tentative="1">
      <w:start w:val="1"/>
      <w:numFmt w:val="bullet"/>
      <w:lvlText w:val=""/>
      <w:lvlJc w:val="left"/>
      <w:pPr>
        <w:tabs>
          <w:tab w:val="num" w:pos="892"/>
        </w:tabs>
        <w:ind w:left="892" w:hanging="360"/>
      </w:pPr>
      <w:rPr>
        <w:rFonts w:ascii="Wingdings" w:hAnsi="Wingdings" w:hint="default"/>
      </w:rPr>
    </w:lvl>
    <w:lvl w:ilvl="3" w:tplc="FFFFFFFF" w:tentative="1">
      <w:start w:val="1"/>
      <w:numFmt w:val="bullet"/>
      <w:lvlText w:val=""/>
      <w:lvlJc w:val="left"/>
      <w:pPr>
        <w:tabs>
          <w:tab w:val="num" w:pos="1612"/>
        </w:tabs>
        <w:ind w:left="1612" w:hanging="360"/>
      </w:pPr>
      <w:rPr>
        <w:rFonts w:ascii="Symbol" w:hAnsi="Symbol" w:hint="default"/>
      </w:rPr>
    </w:lvl>
    <w:lvl w:ilvl="4" w:tplc="FFFFFFFF" w:tentative="1">
      <w:start w:val="1"/>
      <w:numFmt w:val="bullet"/>
      <w:lvlText w:val="o"/>
      <w:lvlJc w:val="left"/>
      <w:pPr>
        <w:tabs>
          <w:tab w:val="num" w:pos="2332"/>
        </w:tabs>
        <w:ind w:left="2332" w:hanging="360"/>
      </w:pPr>
      <w:rPr>
        <w:rFonts w:ascii="Courier New" w:hAnsi="Courier New" w:hint="default"/>
      </w:rPr>
    </w:lvl>
    <w:lvl w:ilvl="5" w:tplc="FFFFFFFF" w:tentative="1">
      <w:start w:val="1"/>
      <w:numFmt w:val="bullet"/>
      <w:lvlText w:val=""/>
      <w:lvlJc w:val="left"/>
      <w:pPr>
        <w:tabs>
          <w:tab w:val="num" w:pos="3052"/>
        </w:tabs>
        <w:ind w:left="3052" w:hanging="360"/>
      </w:pPr>
      <w:rPr>
        <w:rFonts w:ascii="Wingdings" w:hAnsi="Wingdings" w:hint="default"/>
      </w:rPr>
    </w:lvl>
    <w:lvl w:ilvl="6" w:tplc="FFFFFFFF" w:tentative="1">
      <w:start w:val="1"/>
      <w:numFmt w:val="bullet"/>
      <w:lvlText w:val=""/>
      <w:lvlJc w:val="left"/>
      <w:pPr>
        <w:tabs>
          <w:tab w:val="num" w:pos="3772"/>
        </w:tabs>
        <w:ind w:left="3772" w:hanging="360"/>
      </w:pPr>
      <w:rPr>
        <w:rFonts w:ascii="Symbol" w:hAnsi="Symbol" w:hint="default"/>
      </w:rPr>
    </w:lvl>
    <w:lvl w:ilvl="7" w:tplc="FFFFFFFF" w:tentative="1">
      <w:start w:val="1"/>
      <w:numFmt w:val="bullet"/>
      <w:lvlText w:val="o"/>
      <w:lvlJc w:val="left"/>
      <w:pPr>
        <w:tabs>
          <w:tab w:val="num" w:pos="4492"/>
        </w:tabs>
        <w:ind w:left="4492" w:hanging="360"/>
      </w:pPr>
      <w:rPr>
        <w:rFonts w:ascii="Courier New" w:hAnsi="Courier New" w:hint="default"/>
      </w:rPr>
    </w:lvl>
    <w:lvl w:ilvl="8" w:tplc="FFFFFFFF" w:tentative="1">
      <w:start w:val="1"/>
      <w:numFmt w:val="bullet"/>
      <w:lvlText w:val=""/>
      <w:lvlJc w:val="left"/>
      <w:pPr>
        <w:tabs>
          <w:tab w:val="num" w:pos="5212"/>
        </w:tabs>
        <w:ind w:left="5212" w:hanging="360"/>
      </w:pPr>
      <w:rPr>
        <w:rFonts w:ascii="Wingdings" w:hAnsi="Wingdings" w:hint="default"/>
      </w:rPr>
    </w:lvl>
  </w:abstractNum>
  <w:abstractNum w:abstractNumId="75">
    <w:nsid w:val="7B0007BC"/>
    <w:multiLevelType w:val="singleLevel"/>
    <w:tmpl w:val="CD8E629E"/>
    <w:lvl w:ilvl="0">
      <w:start w:val="1"/>
      <w:numFmt w:val="bullet"/>
      <w:lvlText w:val=""/>
      <w:lvlJc w:val="left"/>
      <w:pPr>
        <w:tabs>
          <w:tab w:val="num" w:pos="360"/>
        </w:tabs>
        <w:ind w:left="360" w:hanging="360"/>
      </w:pPr>
      <w:rPr>
        <w:rFonts w:ascii="Symbol" w:hAnsi="Symbol" w:hint="default"/>
        <w:sz w:val="16"/>
      </w:rPr>
    </w:lvl>
  </w:abstractNum>
  <w:abstractNum w:abstractNumId="76">
    <w:nsid w:val="7C897506"/>
    <w:multiLevelType w:val="hybridMultilevel"/>
    <w:tmpl w:val="5E044C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16"/>
  </w:num>
  <w:num w:numId="6">
    <w:abstractNumId w:val="45"/>
  </w:num>
  <w:num w:numId="7">
    <w:abstractNumId w:val="72"/>
  </w:num>
  <w:num w:numId="8">
    <w:abstractNumId w:val="61"/>
  </w:num>
  <w:num w:numId="9">
    <w:abstractNumId w:val="15"/>
  </w:num>
  <w:num w:numId="10">
    <w:abstractNumId w:val="6"/>
  </w:num>
  <w:num w:numId="11">
    <w:abstractNumId w:val="60"/>
  </w:num>
  <w:num w:numId="12">
    <w:abstractNumId w:val="66"/>
  </w:num>
  <w:num w:numId="13">
    <w:abstractNumId w:val="41"/>
  </w:num>
  <w:num w:numId="14">
    <w:abstractNumId w:val="72"/>
    <w:lvlOverride w:ilvl="0">
      <w:startOverride w:val="1"/>
    </w:lvlOverride>
  </w:num>
  <w:num w:numId="15">
    <w:abstractNumId w:val="61"/>
    <w:lvlOverride w:ilvl="0">
      <w:startOverride w:val="1"/>
    </w:lvlOverride>
  </w:num>
  <w:num w:numId="16">
    <w:abstractNumId w:val="66"/>
    <w:lvlOverride w:ilvl="0">
      <w:startOverride w:val="2"/>
    </w:lvlOverride>
    <w:lvlOverride w:ilvl="1">
      <w:startOverride w:val="2"/>
    </w:lvlOverride>
    <w:lvlOverride w:ilvl="2">
      <w:startOverride w:val="5"/>
    </w:lvlOverride>
  </w:num>
  <w:num w:numId="17">
    <w:abstractNumId w:val="20"/>
  </w:num>
  <w:num w:numId="18">
    <w:abstractNumId w:val="7"/>
  </w:num>
  <w:num w:numId="19">
    <w:abstractNumId w:val="9"/>
  </w:num>
  <w:num w:numId="20">
    <w:abstractNumId w:val="65"/>
  </w:num>
  <w:num w:numId="21">
    <w:abstractNumId w:val="5"/>
  </w:num>
  <w:num w:numId="22">
    <w:abstractNumId w:val="64"/>
  </w:num>
  <w:num w:numId="23">
    <w:abstractNumId w:val="22"/>
  </w:num>
  <w:num w:numId="24">
    <w:abstractNumId w:val="27"/>
  </w:num>
  <w:num w:numId="25">
    <w:abstractNumId w:val="3"/>
  </w:num>
  <w:num w:numId="26">
    <w:abstractNumId w:val="40"/>
  </w:num>
  <w:num w:numId="27">
    <w:abstractNumId w:val="39"/>
  </w:num>
  <w:num w:numId="28">
    <w:abstractNumId w:val="29"/>
  </w:num>
  <w:num w:numId="29">
    <w:abstractNumId w:val="68"/>
  </w:num>
  <w:num w:numId="30">
    <w:abstractNumId w:val="18"/>
  </w:num>
  <w:num w:numId="31">
    <w:abstractNumId w:val="70"/>
  </w:num>
  <w:num w:numId="32">
    <w:abstractNumId w:val="17"/>
  </w:num>
  <w:num w:numId="33">
    <w:abstractNumId w:val="75"/>
  </w:num>
  <w:num w:numId="34">
    <w:abstractNumId w:val="26"/>
  </w:num>
  <w:num w:numId="35">
    <w:abstractNumId w:val="59"/>
  </w:num>
  <w:num w:numId="36">
    <w:abstractNumId w:val="51"/>
  </w:num>
  <w:num w:numId="37">
    <w:abstractNumId w:val="54"/>
  </w:num>
  <w:num w:numId="38">
    <w:abstractNumId w:val="50"/>
  </w:num>
  <w:num w:numId="39">
    <w:abstractNumId w:val="69"/>
  </w:num>
  <w:num w:numId="40">
    <w:abstractNumId w:val="35"/>
  </w:num>
  <w:num w:numId="41">
    <w:abstractNumId w:val="47"/>
  </w:num>
  <w:num w:numId="42">
    <w:abstractNumId w:val="53"/>
  </w:num>
  <w:num w:numId="43">
    <w:abstractNumId w:val="48"/>
  </w:num>
  <w:num w:numId="44">
    <w:abstractNumId w:val="23"/>
  </w:num>
  <w:num w:numId="45">
    <w:abstractNumId w:val="73"/>
  </w:num>
  <w:num w:numId="46">
    <w:abstractNumId w:val="25"/>
  </w:num>
  <w:num w:numId="47">
    <w:abstractNumId w:val="34"/>
  </w:num>
  <w:num w:numId="48">
    <w:abstractNumId w:val="24"/>
  </w:num>
  <w:num w:numId="49">
    <w:abstractNumId w:val="8"/>
  </w:num>
  <w:num w:numId="50">
    <w:abstractNumId w:val="44"/>
  </w:num>
  <w:num w:numId="51">
    <w:abstractNumId w:val="58"/>
  </w:num>
  <w:num w:numId="52">
    <w:abstractNumId w:val="14"/>
  </w:num>
  <w:num w:numId="53">
    <w:abstractNumId w:val="11"/>
  </w:num>
  <w:num w:numId="54">
    <w:abstractNumId w:val="74"/>
  </w:num>
  <w:num w:numId="55">
    <w:abstractNumId w:val="4"/>
  </w:num>
  <w:num w:numId="56">
    <w:abstractNumId w:val="21"/>
  </w:num>
  <w:num w:numId="57">
    <w:abstractNumId w:val="19"/>
  </w:num>
  <w:num w:numId="58">
    <w:abstractNumId w:val="49"/>
  </w:num>
  <w:num w:numId="59">
    <w:abstractNumId w:val="37"/>
  </w:num>
  <w:num w:numId="60">
    <w:abstractNumId w:val="32"/>
  </w:num>
  <w:num w:numId="61">
    <w:abstractNumId w:val="1"/>
  </w:num>
  <w:num w:numId="62">
    <w:abstractNumId w:val="55"/>
  </w:num>
  <w:num w:numId="63">
    <w:abstractNumId w:val="62"/>
  </w:num>
  <w:num w:numId="64">
    <w:abstractNumId w:val="38"/>
  </w:num>
  <w:num w:numId="65">
    <w:abstractNumId w:val="42"/>
  </w:num>
  <w:num w:numId="66">
    <w:abstractNumId w:val="43"/>
  </w:num>
  <w:num w:numId="67">
    <w:abstractNumId w:val="28"/>
  </w:num>
  <w:num w:numId="68">
    <w:abstractNumId w:val="13"/>
  </w:num>
  <w:num w:numId="69">
    <w:abstractNumId w:val="56"/>
  </w:num>
  <w:num w:numId="70">
    <w:abstractNumId w:val="10"/>
  </w:num>
  <w:num w:numId="71">
    <w:abstractNumId w:val="36"/>
  </w:num>
  <w:num w:numId="72">
    <w:abstractNumId w:val="12"/>
  </w:num>
  <w:num w:numId="73">
    <w:abstractNumId w:val="46"/>
  </w:num>
  <w:num w:numId="74">
    <w:abstractNumId w:val="30"/>
  </w:num>
  <w:num w:numId="75">
    <w:abstractNumId w:val="2"/>
  </w:num>
  <w:num w:numId="76">
    <w:abstractNumId w:val="63"/>
  </w:num>
  <w:num w:numId="77">
    <w:abstractNumId w:val="31"/>
  </w:num>
  <w:num w:numId="78">
    <w:abstractNumId w:val="71"/>
  </w:num>
  <w:num w:numId="79">
    <w:abstractNumId w:val="57"/>
  </w:num>
  <w:num w:numId="80">
    <w:abstractNumId w:val="52"/>
  </w:num>
  <w:num w:numId="81">
    <w:abstractNumId w:val="76"/>
  </w:num>
  <w:num w:numId="82">
    <w:abstractNumId w:val="0"/>
  </w:num>
  <w:num w:numId="83">
    <w:abstractNumId w:val="33"/>
  </w:num>
  <w:num w:numId="84">
    <w:abstractNumId w:val="67"/>
  </w:num>
  <w:numIdMacAtCleanup w:val="7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trackRevisions/>
  <w:defaultTabStop w:val="720"/>
  <w:hyphenationZone w:val="425"/>
  <w:drawingGridHorizontalSpacing w:val="181"/>
  <w:drawingGridVerticalSpacing w:val="181"/>
  <w:noPunctuationKerning/>
  <w:characterSpacingControl w:val="doNotCompress"/>
  <w:footnotePr>
    <w:footnote w:id="-1"/>
    <w:footnote w:id="0"/>
  </w:footnotePr>
  <w:endnotePr>
    <w:endnote w:id="-1"/>
    <w:endnote w:id="0"/>
  </w:endnotePr>
  <w:compat/>
  <w:rsids>
    <w:rsidRoot w:val="00790A7D"/>
    <w:rsid w:val="00025079"/>
    <w:rsid w:val="00040383"/>
    <w:rsid w:val="00071BED"/>
    <w:rsid w:val="000E1A31"/>
    <w:rsid w:val="00105F37"/>
    <w:rsid w:val="001450FC"/>
    <w:rsid w:val="001F4BD7"/>
    <w:rsid w:val="00215008"/>
    <w:rsid w:val="00237DB1"/>
    <w:rsid w:val="002F2799"/>
    <w:rsid w:val="00365E76"/>
    <w:rsid w:val="00366A44"/>
    <w:rsid w:val="00410D7A"/>
    <w:rsid w:val="00431FA0"/>
    <w:rsid w:val="00450048"/>
    <w:rsid w:val="004645F6"/>
    <w:rsid w:val="004713C9"/>
    <w:rsid w:val="00472D30"/>
    <w:rsid w:val="00503F4C"/>
    <w:rsid w:val="00541FFD"/>
    <w:rsid w:val="005830E3"/>
    <w:rsid w:val="0061059F"/>
    <w:rsid w:val="0064092E"/>
    <w:rsid w:val="006A2981"/>
    <w:rsid w:val="006A7861"/>
    <w:rsid w:val="006B124E"/>
    <w:rsid w:val="00732668"/>
    <w:rsid w:val="00733730"/>
    <w:rsid w:val="00790A7D"/>
    <w:rsid w:val="007F211E"/>
    <w:rsid w:val="0080126D"/>
    <w:rsid w:val="00807887"/>
    <w:rsid w:val="0086197F"/>
    <w:rsid w:val="008A2BAA"/>
    <w:rsid w:val="008A503C"/>
    <w:rsid w:val="008C2F2A"/>
    <w:rsid w:val="008D43E4"/>
    <w:rsid w:val="009062F2"/>
    <w:rsid w:val="009068CD"/>
    <w:rsid w:val="009457DD"/>
    <w:rsid w:val="009B52A0"/>
    <w:rsid w:val="009E1A39"/>
    <w:rsid w:val="009F12FF"/>
    <w:rsid w:val="00A314C6"/>
    <w:rsid w:val="00A61196"/>
    <w:rsid w:val="00B001B8"/>
    <w:rsid w:val="00B236B9"/>
    <w:rsid w:val="00B55BD7"/>
    <w:rsid w:val="00B9068C"/>
    <w:rsid w:val="00BA70A0"/>
    <w:rsid w:val="00BB014A"/>
    <w:rsid w:val="00BD571C"/>
    <w:rsid w:val="00C13BA0"/>
    <w:rsid w:val="00D02571"/>
    <w:rsid w:val="00D16183"/>
    <w:rsid w:val="00E15526"/>
    <w:rsid w:val="00E21581"/>
    <w:rsid w:val="00F1092F"/>
    <w:rsid w:val="00F2223B"/>
    <w:rsid w:val="00F8367C"/>
    <w:rsid w:val="00F873BE"/>
    <w:rsid w:val="00F91CFD"/>
    <w:rsid w:val="00F973D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733730"/>
    <w:rPr>
      <w:sz w:val="24"/>
      <w:szCs w:val="24"/>
      <w:lang w:val="en-US" w:eastAsia="en-US"/>
    </w:rPr>
  </w:style>
  <w:style w:type="paragraph" w:styleId="Heading1">
    <w:name w:val="heading 1"/>
    <w:basedOn w:val="Normal"/>
    <w:next w:val="Normal"/>
    <w:link w:val="Heading1Char"/>
    <w:uiPriority w:val="99"/>
    <w:qFormat/>
    <w:rsid w:val="00733730"/>
    <w:pPr>
      <w:keepNext/>
      <w:numPr>
        <w:numId w:val="9"/>
      </w:numPr>
      <w:tabs>
        <w:tab w:val="clear" w:pos="570"/>
        <w:tab w:val="left" w:pos="567"/>
        <w:tab w:val="num" w:pos="3240"/>
      </w:tabs>
      <w:spacing w:before="240" w:after="120"/>
      <w:ind w:left="2880" w:firstLine="0"/>
      <w:outlineLvl w:val="0"/>
    </w:pPr>
    <w:rPr>
      <w:rFonts w:ascii="Arial" w:hAnsi="Arial" w:cs="Arial"/>
      <w:b/>
      <w:bCs/>
      <w:kern w:val="32"/>
      <w:sz w:val="28"/>
      <w:szCs w:val="32"/>
      <w:lang w:val="en-GB"/>
    </w:rPr>
  </w:style>
  <w:style w:type="paragraph" w:styleId="Heading2">
    <w:name w:val="heading 2"/>
    <w:basedOn w:val="Normal"/>
    <w:next w:val="Normal"/>
    <w:link w:val="Heading2Char"/>
    <w:uiPriority w:val="99"/>
    <w:qFormat/>
    <w:rsid w:val="00733730"/>
    <w:pPr>
      <w:keepNext/>
      <w:numPr>
        <w:ilvl w:val="1"/>
        <w:numId w:val="9"/>
      </w:numPr>
      <w:tabs>
        <w:tab w:val="clear" w:pos="570"/>
        <w:tab w:val="num" w:pos="0"/>
      </w:tabs>
      <w:spacing w:before="240" w:after="120"/>
      <w:ind w:left="0" w:firstLine="0"/>
      <w:outlineLvl w:val="1"/>
    </w:pPr>
    <w:rPr>
      <w:rFonts w:ascii="Arial" w:hAnsi="Arial" w:cs="Arial"/>
      <w:b/>
      <w:bCs/>
      <w:i/>
      <w:iCs/>
      <w:szCs w:val="28"/>
      <w:lang w:val="en-GB"/>
    </w:rPr>
  </w:style>
  <w:style w:type="paragraph" w:styleId="Heading3">
    <w:name w:val="heading 3"/>
    <w:basedOn w:val="Normal"/>
    <w:next w:val="Normal"/>
    <w:link w:val="Heading3Char"/>
    <w:uiPriority w:val="99"/>
    <w:qFormat/>
    <w:rsid w:val="00733730"/>
    <w:pPr>
      <w:keepNext/>
      <w:numPr>
        <w:ilvl w:val="2"/>
        <w:numId w:val="9"/>
      </w:numPr>
      <w:tabs>
        <w:tab w:val="clear" w:pos="720"/>
        <w:tab w:val="num" w:pos="0"/>
      </w:tabs>
      <w:spacing w:before="240" w:after="120"/>
      <w:ind w:left="0" w:firstLine="0"/>
      <w:outlineLvl w:val="2"/>
    </w:pPr>
    <w:rPr>
      <w:b/>
      <w:bCs/>
      <w:lang w:val="en-GB"/>
    </w:rPr>
  </w:style>
  <w:style w:type="paragraph" w:styleId="Heading4">
    <w:name w:val="heading 4"/>
    <w:basedOn w:val="Normal"/>
    <w:next w:val="Normal"/>
    <w:link w:val="Heading4Char"/>
    <w:uiPriority w:val="99"/>
    <w:qFormat/>
    <w:rsid w:val="00733730"/>
    <w:pPr>
      <w:keepNext/>
      <w:numPr>
        <w:ilvl w:val="3"/>
        <w:numId w:val="9"/>
      </w:numPr>
      <w:tabs>
        <w:tab w:val="clear" w:pos="1080"/>
        <w:tab w:val="num" w:pos="0"/>
      </w:tabs>
      <w:spacing w:before="240" w:after="120"/>
      <w:ind w:left="0" w:firstLine="0"/>
      <w:outlineLvl w:val="3"/>
    </w:pPr>
    <w:rPr>
      <w:b/>
      <w:bCs/>
      <w:i/>
      <w:iCs/>
      <w:lang w:val="en-GB"/>
    </w:rPr>
  </w:style>
  <w:style w:type="paragraph" w:styleId="Heading5">
    <w:name w:val="heading 5"/>
    <w:basedOn w:val="Normal"/>
    <w:next w:val="Normal"/>
    <w:link w:val="Heading5Char"/>
    <w:uiPriority w:val="99"/>
    <w:qFormat/>
    <w:rsid w:val="00733730"/>
    <w:pPr>
      <w:numPr>
        <w:ilvl w:val="4"/>
        <w:numId w:val="9"/>
      </w:numPr>
      <w:tabs>
        <w:tab w:val="clear" w:pos="1080"/>
        <w:tab w:val="num" w:pos="0"/>
      </w:tabs>
      <w:spacing w:before="240" w:after="60"/>
      <w:ind w:left="0" w:firstLine="0"/>
      <w:outlineLvl w:val="4"/>
    </w:pPr>
    <w:rPr>
      <w:b/>
      <w:bCs/>
      <w:i/>
      <w:iCs/>
      <w:sz w:val="26"/>
      <w:szCs w:val="26"/>
      <w:lang w:val="en-GB"/>
    </w:rPr>
  </w:style>
  <w:style w:type="paragraph" w:styleId="Heading6">
    <w:name w:val="heading 6"/>
    <w:basedOn w:val="Normal"/>
    <w:next w:val="Normal"/>
    <w:link w:val="Heading6Char"/>
    <w:uiPriority w:val="99"/>
    <w:qFormat/>
    <w:rsid w:val="00733730"/>
    <w:pPr>
      <w:numPr>
        <w:ilvl w:val="5"/>
        <w:numId w:val="9"/>
      </w:numPr>
      <w:tabs>
        <w:tab w:val="clear" w:pos="1440"/>
        <w:tab w:val="num" w:pos="0"/>
      </w:tabs>
      <w:spacing w:before="240" w:after="60"/>
      <w:ind w:left="0" w:firstLine="0"/>
      <w:outlineLvl w:val="5"/>
    </w:pPr>
    <w:rPr>
      <w:b/>
      <w:bCs/>
      <w:sz w:val="22"/>
      <w:szCs w:val="22"/>
      <w:lang w:val="en-GB"/>
    </w:rPr>
  </w:style>
  <w:style w:type="paragraph" w:styleId="Heading7">
    <w:name w:val="heading 7"/>
    <w:basedOn w:val="Normal"/>
    <w:next w:val="Normal"/>
    <w:link w:val="Heading7Char"/>
    <w:uiPriority w:val="99"/>
    <w:qFormat/>
    <w:rsid w:val="00733730"/>
    <w:pPr>
      <w:numPr>
        <w:ilvl w:val="6"/>
        <w:numId w:val="9"/>
      </w:numPr>
      <w:tabs>
        <w:tab w:val="clear" w:pos="1440"/>
        <w:tab w:val="num" w:pos="0"/>
      </w:tabs>
      <w:spacing w:before="240" w:after="60"/>
      <w:ind w:left="0" w:firstLine="0"/>
      <w:outlineLvl w:val="6"/>
    </w:pPr>
    <w:rPr>
      <w:lang w:val="en-GB"/>
    </w:rPr>
  </w:style>
  <w:style w:type="paragraph" w:styleId="Heading8">
    <w:name w:val="heading 8"/>
    <w:basedOn w:val="Normal"/>
    <w:next w:val="Normal"/>
    <w:link w:val="Heading8Char"/>
    <w:uiPriority w:val="99"/>
    <w:qFormat/>
    <w:rsid w:val="00733730"/>
    <w:pPr>
      <w:numPr>
        <w:ilvl w:val="7"/>
        <w:numId w:val="9"/>
      </w:numPr>
      <w:tabs>
        <w:tab w:val="clear" w:pos="1800"/>
        <w:tab w:val="num" w:pos="0"/>
      </w:tabs>
      <w:spacing w:before="240" w:after="60"/>
      <w:ind w:left="0" w:firstLine="0"/>
      <w:outlineLvl w:val="7"/>
    </w:pPr>
    <w:rPr>
      <w:i/>
      <w:iCs/>
      <w:lang w:val="en-GB"/>
    </w:rPr>
  </w:style>
  <w:style w:type="paragraph" w:styleId="Heading9">
    <w:name w:val="heading 9"/>
    <w:basedOn w:val="Normal"/>
    <w:next w:val="Normal"/>
    <w:link w:val="Heading9Char"/>
    <w:uiPriority w:val="99"/>
    <w:qFormat/>
    <w:rsid w:val="00733730"/>
    <w:pPr>
      <w:numPr>
        <w:ilvl w:val="8"/>
        <w:numId w:val="9"/>
      </w:numPr>
      <w:tabs>
        <w:tab w:val="clear" w:pos="2160"/>
        <w:tab w:val="num" w:pos="0"/>
      </w:tabs>
      <w:spacing w:before="240" w:after="60"/>
      <w:ind w:left="0" w:firstLine="0"/>
      <w:outlineLvl w:val="8"/>
    </w:pPr>
    <w:rPr>
      <w:rFonts w:ascii="Arial" w:hAnsi="Arial" w:cs="Arial"/>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C2F2A"/>
    <w:rPr>
      <w:rFonts w:ascii="Cambria" w:hAnsi="Cambria" w:cs="Times New Roman"/>
      <w:b/>
      <w:bCs/>
      <w:kern w:val="32"/>
      <w:sz w:val="32"/>
      <w:szCs w:val="32"/>
      <w:lang w:val="en-US" w:eastAsia="en-US"/>
    </w:rPr>
  </w:style>
  <w:style w:type="character" w:customStyle="1" w:styleId="Heading2Char">
    <w:name w:val="Heading 2 Char"/>
    <w:basedOn w:val="DefaultParagraphFont"/>
    <w:link w:val="Heading2"/>
    <w:uiPriority w:val="99"/>
    <w:semiHidden/>
    <w:locked/>
    <w:rsid w:val="008C2F2A"/>
    <w:rPr>
      <w:rFonts w:ascii="Cambria" w:hAnsi="Cambria" w:cs="Times New Roman"/>
      <w:b/>
      <w:bCs/>
      <w:i/>
      <w:iCs/>
      <w:sz w:val="28"/>
      <w:szCs w:val="28"/>
      <w:lang w:val="en-US" w:eastAsia="en-US"/>
    </w:rPr>
  </w:style>
  <w:style w:type="character" w:customStyle="1" w:styleId="Heading3Char">
    <w:name w:val="Heading 3 Char"/>
    <w:basedOn w:val="DefaultParagraphFont"/>
    <w:link w:val="Heading3"/>
    <w:uiPriority w:val="99"/>
    <w:semiHidden/>
    <w:locked/>
    <w:rsid w:val="008C2F2A"/>
    <w:rPr>
      <w:rFonts w:ascii="Cambria" w:hAnsi="Cambria" w:cs="Times New Roman"/>
      <w:b/>
      <w:bCs/>
      <w:sz w:val="26"/>
      <w:szCs w:val="26"/>
      <w:lang w:val="en-US" w:eastAsia="en-US"/>
    </w:rPr>
  </w:style>
  <w:style w:type="character" w:customStyle="1" w:styleId="Heading4Char">
    <w:name w:val="Heading 4 Char"/>
    <w:basedOn w:val="DefaultParagraphFont"/>
    <w:link w:val="Heading4"/>
    <w:uiPriority w:val="99"/>
    <w:semiHidden/>
    <w:locked/>
    <w:rsid w:val="008C2F2A"/>
    <w:rPr>
      <w:rFonts w:ascii="Calibri" w:hAnsi="Calibri" w:cs="Times New Roman"/>
      <w:b/>
      <w:bCs/>
      <w:sz w:val="28"/>
      <w:szCs w:val="28"/>
      <w:lang w:val="en-US" w:eastAsia="en-US"/>
    </w:rPr>
  </w:style>
  <w:style w:type="character" w:customStyle="1" w:styleId="Heading5Char">
    <w:name w:val="Heading 5 Char"/>
    <w:basedOn w:val="DefaultParagraphFont"/>
    <w:link w:val="Heading5"/>
    <w:uiPriority w:val="99"/>
    <w:semiHidden/>
    <w:locked/>
    <w:rsid w:val="008C2F2A"/>
    <w:rPr>
      <w:rFonts w:ascii="Calibri" w:hAnsi="Calibri" w:cs="Times New Roman"/>
      <w:b/>
      <w:bCs/>
      <w:i/>
      <w:iCs/>
      <w:sz w:val="26"/>
      <w:szCs w:val="26"/>
      <w:lang w:val="en-US" w:eastAsia="en-US"/>
    </w:rPr>
  </w:style>
  <w:style w:type="character" w:customStyle="1" w:styleId="Heading6Char">
    <w:name w:val="Heading 6 Char"/>
    <w:basedOn w:val="DefaultParagraphFont"/>
    <w:link w:val="Heading6"/>
    <w:uiPriority w:val="99"/>
    <w:semiHidden/>
    <w:locked/>
    <w:rsid w:val="008C2F2A"/>
    <w:rPr>
      <w:rFonts w:ascii="Calibri" w:hAnsi="Calibri" w:cs="Times New Roman"/>
      <w:b/>
      <w:bCs/>
      <w:lang w:val="en-US" w:eastAsia="en-US"/>
    </w:rPr>
  </w:style>
  <w:style w:type="character" w:customStyle="1" w:styleId="Heading7Char">
    <w:name w:val="Heading 7 Char"/>
    <w:basedOn w:val="DefaultParagraphFont"/>
    <w:link w:val="Heading7"/>
    <w:uiPriority w:val="99"/>
    <w:semiHidden/>
    <w:locked/>
    <w:rsid w:val="008C2F2A"/>
    <w:rPr>
      <w:rFonts w:ascii="Calibri" w:hAnsi="Calibri" w:cs="Times New Roman"/>
      <w:sz w:val="24"/>
      <w:szCs w:val="24"/>
      <w:lang w:val="en-US" w:eastAsia="en-US"/>
    </w:rPr>
  </w:style>
  <w:style w:type="character" w:customStyle="1" w:styleId="Heading8Char">
    <w:name w:val="Heading 8 Char"/>
    <w:basedOn w:val="DefaultParagraphFont"/>
    <w:link w:val="Heading8"/>
    <w:uiPriority w:val="99"/>
    <w:semiHidden/>
    <w:locked/>
    <w:rsid w:val="008C2F2A"/>
    <w:rPr>
      <w:rFonts w:ascii="Calibri" w:hAnsi="Calibri" w:cs="Times New Roman"/>
      <w:i/>
      <w:iCs/>
      <w:sz w:val="24"/>
      <w:szCs w:val="24"/>
      <w:lang w:val="en-US" w:eastAsia="en-US"/>
    </w:rPr>
  </w:style>
  <w:style w:type="character" w:customStyle="1" w:styleId="Heading9Char">
    <w:name w:val="Heading 9 Char"/>
    <w:basedOn w:val="DefaultParagraphFont"/>
    <w:link w:val="Heading9"/>
    <w:uiPriority w:val="99"/>
    <w:semiHidden/>
    <w:locked/>
    <w:rsid w:val="008C2F2A"/>
    <w:rPr>
      <w:rFonts w:ascii="Cambria" w:hAnsi="Cambria" w:cs="Times New Roman"/>
      <w:lang w:val="en-US" w:eastAsia="en-US"/>
    </w:rPr>
  </w:style>
  <w:style w:type="character" w:styleId="Hyperlink">
    <w:name w:val="Hyperlink"/>
    <w:basedOn w:val="DefaultParagraphFont"/>
    <w:uiPriority w:val="99"/>
    <w:rsid w:val="00733730"/>
    <w:rPr>
      <w:rFonts w:cs="Times New Roman"/>
      <w:color w:val="0000FF"/>
      <w:u w:val="single"/>
    </w:rPr>
  </w:style>
  <w:style w:type="paragraph" w:styleId="Title">
    <w:name w:val="Title"/>
    <w:basedOn w:val="Normal"/>
    <w:link w:val="TitleChar"/>
    <w:uiPriority w:val="99"/>
    <w:qFormat/>
    <w:rsid w:val="00733730"/>
    <w:pPr>
      <w:widowControl w:val="0"/>
      <w:spacing w:after="240"/>
      <w:jc w:val="center"/>
    </w:pPr>
    <w:rPr>
      <w:b/>
      <w:szCs w:val="20"/>
    </w:rPr>
  </w:style>
  <w:style w:type="character" w:customStyle="1" w:styleId="TitleChar">
    <w:name w:val="Title Char"/>
    <w:basedOn w:val="DefaultParagraphFont"/>
    <w:link w:val="Title"/>
    <w:uiPriority w:val="99"/>
    <w:locked/>
    <w:rsid w:val="008C2F2A"/>
    <w:rPr>
      <w:rFonts w:ascii="Cambria" w:hAnsi="Cambria" w:cs="Times New Roman"/>
      <w:b/>
      <w:bCs/>
      <w:kern w:val="28"/>
      <w:sz w:val="32"/>
      <w:szCs w:val="32"/>
      <w:lang w:val="en-US" w:eastAsia="en-US"/>
    </w:rPr>
  </w:style>
  <w:style w:type="paragraph" w:styleId="BodyText">
    <w:name w:val="Body Text"/>
    <w:basedOn w:val="Normal"/>
    <w:link w:val="BodyTextChar"/>
    <w:uiPriority w:val="99"/>
    <w:semiHidden/>
    <w:rsid w:val="00733730"/>
    <w:pPr>
      <w:widowControl w:val="0"/>
      <w:spacing w:after="120"/>
      <w:jc w:val="both"/>
    </w:pPr>
    <w:rPr>
      <w:szCs w:val="20"/>
    </w:rPr>
  </w:style>
  <w:style w:type="character" w:customStyle="1" w:styleId="BodyTextChar">
    <w:name w:val="Body Text Char"/>
    <w:basedOn w:val="DefaultParagraphFont"/>
    <w:link w:val="BodyText"/>
    <w:uiPriority w:val="99"/>
    <w:semiHidden/>
    <w:locked/>
    <w:rsid w:val="008C2F2A"/>
    <w:rPr>
      <w:rFonts w:cs="Times New Roman"/>
      <w:sz w:val="24"/>
      <w:szCs w:val="24"/>
      <w:lang w:val="en-US" w:eastAsia="en-US"/>
    </w:rPr>
  </w:style>
  <w:style w:type="paragraph" w:styleId="Subtitle">
    <w:name w:val="Subtitle"/>
    <w:basedOn w:val="Normal"/>
    <w:link w:val="SubtitleChar"/>
    <w:uiPriority w:val="99"/>
    <w:qFormat/>
    <w:rsid w:val="00733730"/>
    <w:pPr>
      <w:tabs>
        <w:tab w:val="center" w:pos="4512"/>
      </w:tabs>
    </w:pPr>
    <w:rPr>
      <w:rFonts w:ascii="Umbra BT" w:hAnsi="Umbra BT"/>
      <w:b/>
      <w:sz w:val="36"/>
      <w:szCs w:val="20"/>
      <w:lang w:val="en-GB"/>
    </w:rPr>
  </w:style>
  <w:style w:type="character" w:customStyle="1" w:styleId="SubtitleChar">
    <w:name w:val="Subtitle Char"/>
    <w:basedOn w:val="DefaultParagraphFont"/>
    <w:link w:val="Subtitle"/>
    <w:uiPriority w:val="99"/>
    <w:locked/>
    <w:rsid w:val="008C2F2A"/>
    <w:rPr>
      <w:rFonts w:ascii="Cambria" w:hAnsi="Cambria" w:cs="Times New Roman"/>
      <w:sz w:val="24"/>
      <w:szCs w:val="24"/>
      <w:lang w:val="en-US" w:eastAsia="en-US"/>
    </w:rPr>
  </w:style>
  <w:style w:type="paragraph" w:customStyle="1" w:styleId="NormIndentLett">
    <w:name w:val="Norm Indent Lett"/>
    <w:basedOn w:val="NormIndent"/>
    <w:uiPriority w:val="99"/>
    <w:rsid w:val="00733730"/>
    <w:pPr>
      <w:numPr>
        <w:numId w:val="5"/>
      </w:numPr>
      <w:tabs>
        <w:tab w:val="clear" w:pos="1174"/>
        <w:tab w:val="num" w:pos="720"/>
      </w:tabs>
      <w:ind w:left="720"/>
    </w:pPr>
  </w:style>
  <w:style w:type="paragraph" w:customStyle="1" w:styleId="NormIndent">
    <w:name w:val="Norm Indent"/>
    <w:basedOn w:val="Normal"/>
    <w:uiPriority w:val="99"/>
    <w:rsid w:val="00733730"/>
    <w:pPr>
      <w:spacing w:before="120"/>
      <w:ind w:left="680"/>
    </w:pPr>
    <w:rPr>
      <w:lang w:val="en-GB"/>
    </w:rPr>
  </w:style>
  <w:style w:type="paragraph" w:customStyle="1" w:styleId="NormIndentSubBull">
    <w:name w:val="Norm Indent Sub Bull"/>
    <w:basedOn w:val="NormIndentBull"/>
    <w:uiPriority w:val="99"/>
    <w:rsid w:val="00733730"/>
    <w:pPr>
      <w:numPr>
        <w:numId w:val="54"/>
      </w:numPr>
    </w:pPr>
  </w:style>
  <w:style w:type="paragraph" w:customStyle="1" w:styleId="NormIndentBull">
    <w:name w:val="Norm Indent Bull"/>
    <w:basedOn w:val="Normal"/>
    <w:uiPriority w:val="99"/>
    <w:rsid w:val="00733730"/>
    <w:pPr>
      <w:spacing w:before="120"/>
    </w:pPr>
    <w:rPr>
      <w:lang w:val="en-GB"/>
    </w:rPr>
  </w:style>
  <w:style w:type="paragraph" w:customStyle="1" w:styleId="NormIndentSubLett">
    <w:name w:val="Norm Indent Sub Lett"/>
    <w:basedOn w:val="NormIndentLett"/>
    <w:uiPriority w:val="99"/>
    <w:rsid w:val="00733730"/>
    <w:pPr>
      <w:tabs>
        <w:tab w:val="clear" w:pos="720"/>
        <w:tab w:val="num" w:pos="1398"/>
      </w:tabs>
      <w:ind w:left="1398"/>
    </w:pPr>
  </w:style>
  <w:style w:type="paragraph" w:customStyle="1" w:styleId="NormIndentSubNumb">
    <w:name w:val="Norm Indent Sub Numb"/>
    <w:basedOn w:val="NormIndentNumb"/>
    <w:uiPriority w:val="99"/>
    <w:rsid w:val="00733730"/>
    <w:pPr>
      <w:numPr>
        <w:numId w:val="6"/>
      </w:numPr>
      <w:tabs>
        <w:tab w:val="left" w:pos="567"/>
      </w:tabs>
    </w:pPr>
  </w:style>
  <w:style w:type="paragraph" w:customStyle="1" w:styleId="NormIndentNumb">
    <w:name w:val="Norm Indent Numb"/>
    <w:basedOn w:val="Heading1"/>
    <w:uiPriority w:val="99"/>
    <w:rsid w:val="00733730"/>
    <w:pPr>
      <w:spacing w:before="120" w:after="0"/>
    </w:pPr>
    <w:rPr>
      <w:b w:val="0"/>
      <w:bCs w:val="0"/>
      <w:sz w:val="24"/>
      <w:szCs w:val="24"/>
    </w:rPr>
  </w:style>
  <w:style w:type="paragraph" w:styleId="Footer">
    <w:name w:val="footer"/>
    <w:basedOn w:val="Normal"/>
    <w:link w:val="FooterChar"/>
    <w:uiPriority w:val="99"/>
    <w:semiHidden/>
    <w:rsid w:val="00733730"/>
    <w:pPr>
      <w:tabs>
        <w:tab w:val="center" w:pos="4320"/>
        <w:tab w:val="right" w:pos="8640"/>
      </w:tabs>
    </w:pPr>
  </w:style>
  <w:style w:type="character" w:customStyle="1" w:styleId="FooterChar">
    <w:name w:val="Footer Char"/>
    <w:basedOn w:val="DefaultParagraphFont"/>
    <w:link w:val="Footer"/>
    <w:uiPriority w:val="99"/>
    <w:semiHidden/>
    <w:locked/>
    <w:rsid w:val="008C2F2A"/>
    <w:rPr>
      <w:rFonts w:cs="Times New Roman"/>
      <w:sz w:val="24"/>
      <w:szCs w:val="24"/>
      <w:lang w:val="en-US" w:eastAsia="en-US"/>
    </w:rPr>
  </w:style>
  <w:style w:type="character" w:styleId="PageNumber">
    <w:name w:val="page number"/>
    <w:basedOn w:val="DefaultParagraphFont"/>
    <w:uiPriority w:val="99"/>
    <w:semiHidden/>
    <w:rsid w:val="00733730"/>
    <w:rPr>
      <w:rFonts w:cs="Times New Roman"/>
    </w:rPr>
  </w:style>
  <w:style w:type="paragraph" w:styleId="Header">
    <w:name w:val="header"/>
    <w:basedOn w:val="Normal"/>
    <w:link w:val="HeaderChar"/>
    <w:uiPriority w:val="99"/>
    <w:semiHidden/>
    <w:rsid w:val="00733730"/>
    <w:pPr>
      <w:tabs>
        <w:tab w:val="center" w:pos="4320"/>
        <w:tab w:val="right" w:pos="8640"/>
      </w:tabs>
    </w:pPr>
  </w:style>
  <w:style w:type="character" w:customStyle="1" w:styleId="HeaderChar">
    <w:name w:val="Header Char"/>
    <w:basedOn w:val="DefaultParagraphFont"/>
    <w:link w:val="Header"/>
    <w:uiPriority w:val="99"/>
    <w:semiHidden/>
    <w:locked/>
    <w:rsid w:val="008C2F2A"/>
    <w:rPr>
      <w:rFonts w:cs="Times New Roman"/>
      <w:sz w:val="24"/>
      <w:szCs w:val="24"/>
      <w:lang w:val="en-US" w:eastAsia="en-US"/>
    </w:rPr>
  </w:style>
  <w:style w:type="paragraph" w:styleId="BodyText2">
    <w:name w:val="Body Text 2"/>
    <w:basedOn w:val="Normal"/>
    <w:link w:val="BodyText2Char"/>
    <w:uiPriority w:val="99"/>
    <w:semiHidden/>
    <w:rsid w:val="00733730"/>
    <w:pPr>
      <w:autoSpaceDE w:val="0"/>
      <w:autoSpaceDN w:val="0"/>
      <w:adjustRightInd w:val="0"/>
      <w:jc w:val="center"/>
    </w:pPr>
    <w:rPr>
      <w:rFonts w:ascii="Arial" w:hAnsi="Arial" w:cs="Arial"/>
      <w:color w:val="000000"/>
      <w:sz w:val="28"/>
      <w:szCs w:val="28"/>
      <w:lang w:val="fr-CA"/>
    </w:rPr>
  </w:style>
  <w:style w:type="character" w:customStyle="1" w:styleId="BodyText2Char">
    <w:name w:val="Body Text 2 Char"/>
    <w:basedOn w:val="DefaultParagraphFont"/>
    <w:link w:val="BodyText2"/>
    <w:uiPriority w:val="99"/>
    <w:semiHidden/>
    <w:locked/>
    <w:rsid w:val="008C2F2A"/>
    <w:rPr>
      <w:rFonts w:cs="Times New Roman"/>
      <w:sz w:val="24"/>
      <w:szCs w:val="24"/>
      <w:lang w:val="en-US" w:eastAsia="en-US"/>
    </w:rPr>
  </w:style>
  <w:style w:type="paragraph" w:styleId="ListContinue5">
    <w:name w:val="List Continue 5"/>
    <w:basedOn w:val="Normal"/>
    <w:uiPriority w:val="99"/>
    <w:semiHidden/>
    <w:rsid w:val="00733730"/>
    <w:pPr>
      <w:widowControl w:val="0"/>
      <w:spacing w:after="120"/>
      <w:ind w:left="1415"/>
    </w:pPr>
    <w:rPr>
      <w:rFonts w:ascii="Arial" w:hAnsi="Arial"/>
      <w:sz w:val="20"/>
      <w:szCs w:val="20"/>
      <w:lang w:val="nl-NL"/>
    </w:rPr>
  </w:style>
  <w:style w:type="paragraph" w:styleId="ListBullet">
    <w:name w:val="List Bullet"/>
    <w:basedOn w:val="Normal"/>
    <w:autoRedefine/>
    <w:uiPriority w:val="99"/>
    <w:semiHidden/>
    <w:rsid w:val="00E21581"/>
    <w:pPr>
      <w:spacing w:after="120"/>
    </w:pPr>
    <w:rPr>
      <w:color w:val="333333"/>
    </w:rPr>
  </w:style>
  <w:style w:type="paragraph" w:styleId="TOC1">
    <w:name w:val="toc 1"/>
    <w:basedOn w:val="Normal"/>
    <w:next w:val="Normal"/>
    <w:autoRedefine/>
    <w:uiPriority w:val="99"/>
    <w:rsid w:val="00733730"/>
    <w:pPr>
      <w:spacing w:before="120"/>
    </w:pPr>
    <w:rPr>
      <w:b/>
      <w:bCs/>
      <w:i/>
      <w:iCs/>
      <w:szCs w:val="28"/>
    </w:rPr>
  </w:style>
  <w:style w:type="paragraph" w:styleId="TOC2">
    <w:name w:val="toc 2"/>
    <w:basedOn w:val="Normal"/>
    <w:next w:val="Normal"/>
    <w:autoRedefine/>
    <w:uiPriority w:val="99"/>
    <w:rsid w:val="00733730"/>
    <w:pPr>
      <w:spacing w:before="120"/>
      <w:ind w:left="240"/>
    </w:pPr>
    <w:rPr>
      <w:b/>
      <w:bCs/>
      <w:szCs w:val="26"/>
    </w:rPr>
  </w:style>
  <w:style w:type="paragraph" w:styleId="TOC3">
    <w:name w:val="toc 3"/>
    <w:basedOn w:val="Normal"/>
    <w:next w:val="Normal"/>
    <w:autoRedefine/>
    <w:uiPriority w:val="99"/>
    <w:semiHidden/>
    <w:rsid w:val="00733730"/>
    <w:pPr>
      <w:ind w:left="480"/>
    </w:pPr>
  </w:style>
  <w:style w:type="paragraph" w:styleId="TOC4">
    <w:name w:val="toc 4"/>
    <w:basedOn w:val="Normal"/>
    <w:next w:val="Normal"/>
    <w:autoRedefine/>
    <w:uiPriority w:val="99"/>
    <w:semiHidden/>
    <w:rsid w:val="00733730"/>
    <w:pPr>
      <w:ind w:left="720"/>
    </w:pPr>
  </w:style>
  <w:style w:type="paragraph" w:styleId="TOC5">
    <w:name w:val="toc 5"/>
    <w:basedOn w:val="Normal"/>
    <w:next w:val="Normal"/>
    <w:autoRedefine/>
    <w:uiPriority w:val="99"/>
    <w:semiHidden/>
    <w:rsid w:val="00733730"/>
    <w:pPr>
      <w:ind w:left="960"/>
    </w:pPr>
  </w:style>
  <w:style w:type="paragraph" w:styleId="TOC6">
    <w:name w:val="toc 6"/>
    <w:basedOn w:val="Normal"/>
    <w:next w:val="Normal"/>
    <w:autoRedefine/>
    <w:uiPriority w:val="99"/>
    <w:semiHidden/>
    <w:rsid w:val="00733730"/>
    <w:pPr>
      <w:ind w:left="1200"/>
    </w:pPr>
  </w:style>
  <w:style w:type="paragraph" w:styleId="TOC7">
    <w:name w:val="toc 7"/>
    <w:basedOn w:val="Normal"/>
    <w:next w:val="Normal"/>
    <w:autoRedefine/>
    <w:uiPriority w:val="99"/>
    <w:semiHidden/>
    <w:rsid w:val="00733730"/>
    <w:pPr>
      <w:ind w:left="1440"/>
    </w:pPr>
  </w:style>
  <w:style w:type="paragraph" w:styleId="TOC8">
    <w:name w:val="toc 8"/>
    <w:basedOn w:val="Normal"/>
    <w:next w:val="Normal"/>
    <w:autoRedefine/>
    <w:uiPriority w:val="99"/>
    <w:semiHidden/>
    <w:rsid w:val="00733730"/>
    <w:pPr>
      <w:ind w:left="1680"/>
    </w:pPr>
  </w:style>
  <w:style w:type="paragraph" w:styleId="TOC9">
    <w:name w:val="toc 9"/>
    <w:basedOn w:val="Normal"/>
    <w:next w:val="Normal"/>
    <w:autoRedefine/>
    <w:uiPriority w:val="99"/>
    <w:semiHidden/>
    <w:rsid w:val="00733730"/>
    <w:pPr>
      <w:ind w:left="1920"/>
    </w:pPr>
  </w:style>
  <w:style w:type="paragraph" w:customStyle="1" w:styleId="Council1">
    <w:name w:val="Council1"/>
    <w:basedOn w:val="Normal"/>
    <w:uiPriority w:val="99"/>
    <w:rsid w:val="00733730"/>
    <w:pPr>
      <w:tabs>
        <w:tab w:val="left" w:pos="4920"/>
      </w:tabs>
      <w:overflowPunct w:val="0"/>
      <w:autoSpaceDE w:val="0"/>
      <w:autoSpaceDN w:val="0"/>
      <w:adjustRightInd w:val="0"/>
      <w:spacing w:before="60"/>
      <w:textAlignment w:val="baseline"/>
    </w:pPr>
    <w:rPr>
      <w:b/>
      <w:bCs/>
      <w:i/>
      <w:iCs/>
      <w:lang w:val="en-GB"/>
    </w:rPr>
  </w:style>
  <w:style w:type="paragraph" w:customStyle="1" w:styleId="Council2">
    <w:name w:val="Council2"/>
    <w:basedOn w:val="Normal"/>
    <w:uiPriority w:val="99"/>
    <w:rsid w:val="00733730"/>
    <w:pPr>
      <w:tabs>
        <w:tab w:val="left" w:pos="4920"/>
      </w:tabs>
      <w:overflowPunct w:val="0"/>
      <w:autoSpaceDE w:val="0"/>
      <w:autoSpaceDN w:val="0"/>
      <w:adjustRightInd w:val="0"/>
      <w:spacing w:before="360"/>
      <w:jc w:val="center"/>
      <w:textAlignment w:val="baseline"/>
    </w:pPr>
    <w:rPr>
      <w:i/>
      <w:iCs/>
      <w:lang w:val="en-GB"/>
    </w:rPr>
  </w:style>
  <w:style w:type="paragraph" w:customStyle="1" w:styleId="Council3">
    <w:name w:val="Council3"/>
    <w:basedOn w:val="Normal"/>
    <w:uiPriority w:val="99"/>
    <w:rsid w:val="00733730"/>
    <w:pPr>
      <w:tabs>
        <w:tab w:val="left" w:pos="4920"/>
      </w:tabs>
      <w:overflowPunct w:val="0"/>
      <w:autoSpaceDE w:val="0"/>
      <w:autoSpaceDN w:val="0"/>
      <w:adjustRightInd w:val="0"/>
      <w:textAlignment w:val="baseline"/>
    </w:pPr>
    <w:rPr>
      <w:i/>
      <w:iCs/>
      <w:lang w:val="en-GB"/>
    </w:rPr>
  </w:style>
  <w:style w:type="paragraph" w:styleId="BalloonText">
    <w:name w:val="Balloon Text"/>
    <w:basedOn w:val="Normal"/>
    <w:link w:val="BalloonTextChar"/>
    <w:uiPriority w:val="99"/>
    <w:semiHidden/>
    <w:rsid w:val="00790A7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90A7D"/>
    <w:rPr>
      <w:rFonts w:ascii="Tahoma" w:hAnsi="Tahoma" w:cs="Tahoma"/>
      <w:sz w:val="16"/>
      <w:szCs w:val="16"/>
    </w:rPr>
  </w:style>
  <w:style w:type="paragraph" w:styleId="Caption">
    <w:name w:val="caption"/>
    <w:basedOn w:val="Normal"/>
    <w:next w:val="Normal"/>
    <w:uiPriority w:val="99"/>
    <w:qFormat/>
    <w:rsid w:val="006B124E"/>
    <w:rPr>
      <w:b/>
      <w:bCs/>
      <w:sz w:val="20"/>
      <w:szCs w:val="20"/>
    </w:rPr>
  </w:style>
  <w:style w:type="character" w:styleId="Strong">
    <w:name w:val="Strong"/>
    <w:basedOn w:val="DefaultParagraphFont"/>
    <w:uiPriority w:val="99"/>
    <w:qFormat/>
    <w:rsid w:val="008A503C"/>
    <w:rPr>
      <w:rFonts w:cs="Times New Roman"/>
      <w:b/>
      <w:bCs/>
    </w:rPr>
  </w:style>
  <w:style w:type="character" w:styleId="CommentReference">
    <w:name w:val="annotation reference"/>
    <w:basedOn w:val="DefaultParagraphFont"/>
    <w:uiPriority w:val="99"/>
    <w:semiHidden/>
    <w:rsid w:val="00472D30"/>
    <w:rPr>
      <w:rFonts w:cs="Times New Roman"/>
      <w:sz w:val="16"/>
      <w:szCs w:val="16"/>
    </w:rPr>
  </w:style>
  <w:style w:type="paragraph" w:styleId="CommentText">
    <w:name w:val="annotation text"/>
    <w:basedOn w:val="Normal"/>
    <w:link w:val="CommentTextChar"/>
    <w:uiPriority w:val="99"/>
    <w:semiHidden/>
    <w:rsid w:val="00472D30"/>
    <w:rPr>
      <w:sz w:val="20"/>
      <w:szCs w:val="20"/>
    </w:rPr>
  </w:style>
  <w:style w:type="character" w:customStyle="1" w:styleId="CommentTextChar">
    <w:name w:val="Comment Text Char"/>
    <w:basedOn w:val="DefaultParagraphFont"/>
    <w:link w:val="CommentText"/>
    <w:uiPriority w:val="99"/>
    <w:semiHidden/>
    <w:locked/>
    <w:rsid w:val="00472D30"/>
    <w:rPr>
      <w:rFonts w:cs="Times New Roman"/>
    </w:rPr>
  </w:style>
  <w:style w:type="paragraph" w:styleId="CommentSubject">
    <w:name w:val="annotation subject"/>
    <w:basedOn w:val="CommentText"/>
    <w:next w:val="CommentText"/>
    <w:link w:val="CommentSubjectChar"/>
    <w:uiPriority w:val="99"/>
    <w:semiHidden/>
    <w:rsid w:val="00472D30"/>
    <w:rPr>
      <w:b/>
      <w:bCs/>
    </w:rPr>
  </w:style>
  <w:style w:type="character" w:customStyle="1" w:styleId="CommentSubjectChar">
    <w:name w:val="Comment Subject Char"/>
    <w:basedOn w:val="CommentTextChar"/>
    <w:link w:val="CommentSubject"/>
    <w:uiPriority w:val="99"/>
    <w:semiHidden/>
    <w:locked/>
    <w:rsid w:val="00472D30"/>
    <w:rPr>
      <w:b/>
      <w:bCs/>
    </w:rPr>
  </w:style>
  <w:style w:type="paragraph" w:styleId="Revision">
    <w:name w:val="Revision"/>
    <w:hidden/>
    <w:uiPriority w:val="99"/>
    <w:semiHidden/>
    <w:rsid w:val="00472D30"/>
    <w:rPr>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2108647346">
      <w:marLeft w:val="0"/>
      <w:marRight w:val="0"/>
      <w:marTop w:val="0"/>
      <w:marBottom w:val="0"/>
      <w:divBdr>
        <w:top w:val="none" w:sz="0" w:space="0" w:color="auto"/>
        <w:left w:val="none" w:sz="0" w:space="0" w:color="auto"/>
        <w:bottom w:val="none" w:sz="0" w:space="0" w:color="auto"/>
        <w:right w:val="none" w:sz="0" w:space="0" w:color="auto"/>
      </w:divBdr>
      <w:divsChild>
        <w:div w:id="2108647348">
          <w:marLeft w:val="0"/>
          <w:marRight w:val="0"/>
          <w:marTop w:val="100"/>
          <w:marBottom w:val="12"/>
          <w:divBdr>
            <w:top w:val="none" w:sz="0" w:space="0" w:color="auto"/>
            <w:left w:val="none" w:sz="0" w:space="0" w:color="auto"/>
            <w:bottom w:val="none" w:sz="0" w:space="0" w:color="auto"/>
            <w:right w:val="none" w:sz="0" w:space="0" w:color="auto"/>
          </w:divBdr>
          <w:divsChild>
            <w:div w:id="2108647351">
              <w:marLeft w:val="0"/>
              <w:marRight w:val="0"/>
              <w:marTop w:val="100"/>
              <w:marBottom w:val="100"/>
              <w:divBdr>
                <w:top w:val="none" w:sz="0" w:space="0" w:color="auto"/>
                <w:left w:val="none" w:sz="0" w:space="0" w:color="auto"/>
                <w:bottom w:val="none" w:sz="0" w:space="0" w:color="auto"/>
                <w:right w:val="none" w:sz="0" w:space="0" w:color="auto"/>
              </w:divBdr>
              <w:divsChild>
                <w:div w:id="2108647347">
                  <w:marLeft w:val="0"/>
                  <w:marRight w:val="0"/>
                  <w:marTop w:val="182"/>
                  <w:marBottom w:val="0"/>
                  <w:divBdr>
                    <w:top w:val="none" w:sz="0" w:space="0" w:color="auto"/>
                    <w:left w:val="none" w:sz="0" w:space="0" w:color="auto"/>
                    <w:bottom w:val="none" w:sz="0" w:space="0" w:color="auto"/>
                    <w:right w:val="none" w:sz="0" w:space="0" w:color="auto"/>
                  </w:divBdr>
                  <w:divsChild>
                    <w:div w:id="2108647350">
                      <w:marLeft w:val="0"/>
                      <w:marRight w:val="0"/>
                      <w:marTop w:val="0"/>
                      <w:marBottom w:val="0"/>
                      <w:divBdr>
                        <w:top w:val="none" w:sz="0" w:space="0" w:color="auto"/>
                        <w:left w:val="none" w:sz="0" w:space="0" w:color="auto"/>
                        <w:bottom w:val="none" w:sz="0" w:space="0" w:color="auto"/>
                        <w:right w:val="none" w:sz="0" w:space="0" w:color="auto"/>
                      </w:divBdr>
                      <w:divsChild>
                        <w:div w:id="2108647358">
                          <w:marLeft w:val="0"/>
                          <w:marRight w:val="0"/>
                          <w:marTop w:val="0"/>
                          <w:marBottom w:val="0"/>
                          <w:divBdr>
                            <w:top w:val="none" w:sz="0" w:space="0" w:color="auto"/>
                            <w:left w:val="none" w:sz="0" w:space="0" w:color="auto"/>
                            <w:bottom w:val="none" w:sz="0" w:space="0" w:color="auto"/>
                            <w:right w:val="none" w:sz="0" w:space="0" w:color="auto"/>
                          </w:divBdr>
                          <w:divsChild>
                            <w:div w:id="2108647357">
                              <w:marLeft w:val="0"/>
                              <w:marRight w:val="0"/>
                              <w:marTop w:val="0"/>
                              <w:marBottom w:val="0"/>
                              <w:divBdr>
                                <w:top w:val="none" w:sz="0" w:space="0" w:color="auto"/>
                                <w:left w:val="none" w:sz="0" w:space="0" w:color="auto"/>
                                <w:bottom w:val="none" w:sz="0" w:space="0" w:color="auto"/>
                                <w:right w:val="none" w:sz="0" w:space="0" w:color="auto"/>
                              </w:divBdr>
                              <w:divsChild>
                                <w:div w:id="2108647354">
                                  <w:marLeft w:val="0"/>
                                  <w:marRight w:val="0"/>
                                  <w:marTop w:val="0"/>
                                  <w:marBottom w:val="0"/>
                                  <w:divBdr>
                                    <w:top w:val="none" w:sz="0" w:space="0" w:color="auto"/>
                                    <w:left w:val="none" w:sz="0" w:space="0" w:color="auto"/>
                                    <w:bottom w:val="none" w:sz="0" w:space="0" w:color="auto"/>
                                    <w:right w:val="none" w:sz="0" w:space="0" w:color="auto"/>
                                  </w:divBdr>
                                  <w:divsChild>
                                    <w:div w:id="2108647342">
                                      <w:marLeft w:val="0"/>
                                      <w:marRight w:val="0"/>
                                      <w:marTop w:val="0"/>
                                      <w:marBottom w:val="0"/>
                                      <w:divBdr>
                                        <w:top w:val="none" w:sz="0" w:space="0" w:color="auto"/>
                                        <w:left w:val="none" w:sz="0" w:space="0" w:color="auto"/>
                                        <w:bottom w:val="none" w:sz="0" w:space="0" w:color="auto"/>
                                        <w:right w:val="none" w:sz="0" w:space="0" w:color="auto"/>
                                      </w:divBdr>
                                      <w:divsChild>
                                        <w:div w:id="2108647355">
                                          <w:marLeft w:val="0"/>
                                          <w:marRight w:val="0"/>
                                          <w:marTop w:val="0"/>
                                          <w:marBottom w:val="0"/>
                                          <w:divBdr>
                                            <w:top w:val="single" w:sz="4" w:space="4" w:color="E4E4E4"/>
                                            <w:left w:val="none" w:sz="0" w:space="0" w:color="auto"/>
                                            <w:bottom w:val="none" w:sz="0" w:space="0" w:color="auto"/>
                                            <w:right w:val="none" w:sz="0" w:space="0" w:color="auto"/>
                                          </w:divBdr>
                                          <w:divsChild>
                                            <w:div w:id="2108647343">
                                              <w:marLeft w:val="0"/>
                                              <w:marRight w:val="0"/>
                                              <w:marTop w:val="0"/>
                                              <w:marBottom w:val="0"/>
                                              <w:divBdr>
                                                <w:top w:val="none" w:sz="0" w:space="0" w:color="auto"/>
                                                <w:left w:val="none" w:sz="0" w:space="0" w:color="auto"/>
                                                <w:bottom w:val="none" w:sz="0" w:space="0" w:color="auto"/>
                                                <w:right w:val="none" w:sz="0" w:space="0" w:color="auto"/>
                                              </w:divBdr>
                                              <w:divsChild>
                                                <w:div w:id="2108647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08647359">
      <w:marLeft w:val="0"/>
      <w:marRight w:val="0"/>
      <w:marTop w:val="0"/>
      <w:marBottom w:val="0"/>
      <w:divBdr>
        <w:top w:val="none" w:sz="0" w:space="0" w:color="auto"/>
        <w:left w:val="none" w:sz="0" w:space="0" w:color="auto"/>
        <w:bottom w:val="none" w:sz="0" w:space="0" w:color="auto"/>
        <w:right w:val="none" w:sz="0" w:space="0" w:color="auto"/>
      </w:divBdr>
      <w:divsChild>
        <w:div w:id="2108647353">
          <w:marLeft w:val="0"/>
          <w:marRight w:val="0"/>
          <w:marTop w:val="0"/>
          <w:marBottom w:val="0"/>
          <w:divBdr>
            <w:top w:val="none" w:sz="0" w:space="0" w:color="auto"/>
            <w:left w:val="single" w:sz="12" w:space="0" w:color="F1F1F1"/>
            <w:bottom w:val="none" w:sz="0" w:space="0" w:color="auto"/>
            <w:right w:val="single" w:sz="12" w:space="0" w:color="F1F1F1"/>
          </w:divBdr>
          <w:divsChild>
            <w:div w:id="2108647345">
              <w:marLeft w:val="0"/>
              <w:marRight w:val="0"/>
              <w:marTop w:val="0"/>
              <w:marBottom w:val="0"/>
              <w:divBdr>
                <w:top w:val="none" w:sz="0" w:space="0" w:color="auto"/>
                <w:left w:val="none" w:sz="0" w:space="0" w:color="auto"/>
                <w:bottom w:val="none" w:sz="0" w:space="0" w:color="auto"/>
                <w:right w:val="none" w:sz="0" w:space="0" w:color="auto"/>
              </w:divBdr>
              <w:divsChild>
                <w:div w:id="2108647349">
                  <w:marLeft w:val="0"/>
                  <w:marRight w:val="0"/>
                  <w:marTop w:val="0"/>
                  <w:marBottom w:val="0"/>
                  <w:divBdr>
                    <w:top w:val="none" w:sz="0" w:space="0" w:color="auto"/>
                    <w:left w:val="none" w:sz="0" w:space="0" w:color="auto"/>
                    <w:bottom w:val="none" w:sz="0" w:space="0" w:color="auto"/>
                    <w:right w:val="none" w:sz="0" w:space="0" w:color="auto"/>
                  </w:divBdr>
                  <w:divsChild>
                    <w:div w:id="2108647352">
                      <w:marLeft w:val="0"/>
                      <w:marRight w:val="0"/>
                      <w:marTop w:val="0"/>
                      <w:marBottom w:val="0"/>
                      <w:divBdr>
                        <w:top w:val="none" w:sz="0" w:space="0" w:color="auto"/>
                        <w:left w:val="none" w:sz="0" w:space="0" w:color="auto"/>
                        <w:bottom w:val="none" w:sz="0" w:space="0" w:color="auto"/>
                        <w:right w:val="none" w:sz="0" w:space="0" w:color="auto"/>
                      </w:divBdr>
                      <w:divsChild>
                        <w:div w:id="2108647356">
                          <w:marLeft w:val="0"/>
                          <w:marRight w:val="0"/>
                          <w:marTop w:val="0"/>
                          <w:marBottom w:val="0"/>
                          <w:divBdr>
                            <w:top w:val="none" w:sz="0" w:space="0" w:color="auto"/>
                            <w:left w:val="none" w:sz="0" w:space="0" w:color="auto"/>
                            <w:bottom w:val="none" w:sz="0" w:space="0" w:color="auto"/>
                            <w:right w:val="none" w:sz="0" w:space="0" w:color="auto"/>
                          </w:divBdr>
                          <w:divsChild>
                            <w:div w:id="2108647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comments" Target="commen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1485</Words>
  <Characters>8465</Characters>
  <Application>Microsoft Office Word</Application>
  <DocSecurity>0</DocSecurity>
  <Lines>70</Lines>
  <Paragraphs>19</Paragraphs>
  <ScaleCrop>false</ScaleCrop>
  <Company>HP</Company>
  <LinksUpToDate>false</LinksUpToDate>
  <CharactersWithSpaces>9931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WDanzik</dc:creator>
  <cp:lastModifiedBy>Adam</cp:lastModifiedBy>
  <cp:revision>3</cp:revision>
  <cp:lastPrinted>2004-07-29T09:13:00Z</cp:lastPrinted>
  <dcterms:created xsi:type="dcterms:W3CDTF">2012-04-19T10:15:00Z</dcterms:created>
  <dcterms:modified xsi:type="dcterms:W3CDTF">2012-04-19T10:35:00Z</dcterms:modified>
</cp:coreProperties>
</file>